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73D1" w:rsidRDefault="009373D1" w:rsidP="009373D1">
      <w:pPr>
        <w:pStyle w:val="Normal1"/>
      </w:pPr>
      <w:r>
        <w:rPr>
          <w:b/>
          <w:sz w:val="32"/>
          <w:szCs w:val="32"/>
        </w:rPr>
        <w:t>Magnets, Electromagnets, and Neutrino Beams – LESSON PLAN</w:t>
      </w:r>
    </w:p>
    <w:tbl>
      <w:tblPr>
        <w:tblStyle w:val="1"/>
        <w:tblW w:w="934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15"/>
        <w:gridCol w:w="7830"/>
        <w:tblGridChange w:id="0">
          <w:tblGrid>
            <w:gridCol w:w="345"/>
            <w:gridCol w:w="1170"/>
            <w:gridCol w:w="345"/>
            <w:gridCol w:w="7485"/>
            <w:gridCol w:w="345"/>
          </w:tblGrid>
        </w:tblGridChange>
      </w:tblGrid>
      <w:tr w:rsidR="009373D1" w:rsidRPr="00912F64" w:rsidTr="00554F3E">
        <w:tc>
          <w:tcPr>
            <w:tcW w:w="1515" w:type="dxa"/>
            <w:shd w:val="clear" w:color="auto" w:fill="F4B083"/>
          </w:tcPr>
          <w:p w:rsidR="009373D1" w:rsidRPr="00912F64" w:rsidRDefault="009373D1" w:rsidP="008921B8">
            <w:pPr>
              <w:pStyle w:val="Normal1"/>
              <w:rPr>
                <w:rFonts w:asciiTheme="majorHAnsi" w:hAnsiTheme="majorHAnsi"/>
              </w:rPr>
            </w:pPr>
            <w:r w:rsidRPr="00912F64">
              <w:rPr>
                <w:rFonts w:asciiTheme="majorHAnsi" w:hAnsiTheme="majorHAnsi"/>
              </w:rPr>
              <w:t>Lesson # 3</w:t>
            </w:r>
          </w:p>
        </w:tc>
        <w:tc>
          <w:tcPr>
            <w:tcW w:w="7830" w:type="dxa"/>
            <w:shd w:val="clear" w:color="auto" w:fill="F4B083"/>
          </w:tcPr>
          <w:p w:rsidR="009373D1" w:rsidRPr="007439E8" w:rsidRDefault="009373D1" w:rsidP="007439E8">
            <w:pPr>
              <w:rPr>
                <w:rFonts w:asciiTheme="minorHAnsi" w:eastAsia="Times New Roman" w:hAnsiTheme="minorHAnsi" w:cs="Times New Roman"/>
                <w:sz w:val="30"/>
                <w:szCs w:val="30"/>
              </w:rPr>
            </w:pPr>
            <w:r w:rsidRPr="009373D1">
              <w:rPr>
                <w:rFonts w:asciiTheme="majorHAnsi" w:hAnsiTheme="majorHAnsi"/>
                <w:b/>
              </w:rPr>
              <w:t xml:space="preserve">Title of Lesson:  </w:t>
            </w:r>
            <w:r w:rsidR="007439E8" w:rsidRPr="00132674">
              <w:rPr>
                <w:rFonts w:asciiTheme="minorHAnsi" w:eastAsia="Times New Roman" w:hAnsiTheme="minorHAnsi" w:cs="Times New Roman"/>
                <w:sz w:val="24"/>
                <w:szCs w:val="24"/>
              </w:rPr>
              <w:t>Magnetic Interactions: May the Force Be with You</w:t>
            </w:r>
          </w:p>
        </w:tc>
      </w:tr>
      <w:tr w:rsidR="009373D1" w:rsidRPr="00912F64" w:rsidTr="00554F3E">
        <w:tc>
          <w:tcPr>
            <w:tcW w:w="1515" w:type="dxa"/>
            <w:shd w:val="clear" w:color="auto" w:fill="DEEBF6"/>
          </w:tcPr>
          <w:p w:rsidR="009373D1" w:rsidRPr="00912F64" w:rsidRDefault="009373D1" w:rsidP="008921B8">
            <w:pPr>
              <w:pStyle w:val="Normal1"/>
              <w:rPr>
                <w:rFonts w:asciiTheme="majorHAnsi" w:hAnsiTheme="majorHAnsi"/>
              </w:rPr>
            </w:pPr>
            <w:r w:rsidRPr="00912F64">
              <w:rPr>
                <w:rFonts w:asciiTheme="majorHAnsi" w:hAnsiTheme="majorHAnsi"/>
              </w:rPr>
              <w:t>Overview</w:t>
            </w:r>
          </w:p>
          <w:p w:rsidR="009373D1" w:rsidRPr="00912F64" w:rsidRDefault="009373D1" w:rsidP="008921B8">
            <w:pPr>
              <w:pStyle w:val="Normal1"/>
              <w:rPr>
                <w:rFonts w:asciiTheme="majorHAnsi" w:hAnsiTheme="majorHAnsi"/>
              </w:rPr>
            </w:pPr>
            <w:r w:rsidRPr="00912F64">
              <w:rPr>
                <w:rFonts w:asciiTheme="majorHAnsi" w:hAnsiTheme="majorHAnsi"/>
              </w:rPr>
              <w:t>Standard(s)</w:t>
            </w:r>
          </w:p>
          <w:p w:rsidR="009373D1" w:rsidRPr="00912F64" w:rsidRDefault="009373D1" w:rsidP="008921B8">
            <w:pPr>
              <w:pStyle w:val="Normal1"/>
              <w:rPr>
                <w:rFonts w:asciiTheme="majorHAnsi" w:hAnsiTheme="majorHAnsi"/>
              </w:rPr>
            </w:pPr>
            <w:r w:rsidRPr="00912F64">
              <w:rPr>
                <w:rFonts w:asciiTheme="majorHAnsi" w:hAnsiTheme="majorHAnsi"/>
              </w:rPr>
              <w:t>&amp; Objectives</w:t>
            </w:r>
          </w:p>
          <w:p w:rsidR="009373D1" w:rsidRPr="00912F64" w:rsidRDefault="009373D1" w:rsidP="008921B8">
            <w:pPr>
              <w:pStyle w:val="Normal1"/>
              <w:rPr>
                <w:rFonts w:asciiTheme="majorHAnsi" w:hAnsiTheme="majorHAnsi"/>
              </w:rPr>
            </w:pPr>
          </w:p>
        </w:tc>
        <w:tc>
          <w:tcPr>
            <w:tcW w:w="7830" w:type="dxa"/>
          </w:tcPr>
          <w:p w:rsidR="009373D1" w:rsidRDefault="009373D1" w:rsidP="008921B8">
            <w:pPr>
              <w:pStyle w:val="Normal1"/>
              <w:rPr>
                <w:rFonts w:asciiTheme="majorHAnsi" w:hAnsiTheme="majorHAnsi"/>
              </w:rPr>
            </w:pPr>
            <w:r w:rsidRPr="00912F64">
              <w:rPr>
                <w:rFonts w:asciiTheme="majorHAnsi" w:hAnsiTheme="majorHAnsi"/>
                <w:b/>
              </w:rPr>
              <w:t>Overview:</w:t>
            </w:r>
            <w:r w:rsidRPr="00912F64">
              <w:rPr>
                <w:rFonts w:asciiTheme="majorHAnsi" w:hAnsiTheme="majorHAnsi"/>
              </w:rPr>
              <w:t xml:space="preserve"> This lesson has two components dealing with magnets.  The first is to view a variety of different types of magnets to see that size is not always the best indicator of strength when dealing with permanent magnets.</w:t>
            </w:r>
          </w:p>
          <w:p w:rsidR="00E01A1E" w:rsidRPr="00912F64" w:rsidRDefault="00E01A1E" w:rsidP="008921B8">
            <w:pPr>
              <w:pStyle w:val="Normal1"/>
              <w:rPr>
                <w:rFonts w:asciiTheme="majorHAnsi" w:hAnsiTheme="majorHAnsi"/>
              </w:rPr>
            </w:pPr>
          </w:p>
          <w:p w:rsidR="009373D1" w:rsidRPr="00912F64" w:rsidRDefault="009373D1" w:rsidP="008921B8">
            <w:pPr>
              <w:pStyle w:val="Normal1"/>
              <w:rPr>
                <w:rFonts w:asciiTheme="majorHAnsi" w:hAnsiTheme="majorHAnsi"/>
              </w:rPr>
            </w:pPr>
            <w:r w:rsidRPr="00912F64">
              <w:rPr>
                <w:rFonts w:asciiTheme="majorHAnsi" w:hAnsiTheme="majorHAnsi"/>
              </w:rPr>
              <w:t xml:space="preserve">The second part of the activity involves measuring and comparing strengths of two different types of permanent magnets (4 of each) and showing that with a chart or graph.    </w:t>
            </w:r>
          </w:p>
          <w:p w:rsidR="009373D1" w:rsidRPr="00912F64" w:rsidRDefault="009373D1" w:rsidP="008921B8">
            <w:pPr>
              <w:pStyle w:val="Normal1"/>
              <w:rPr>
                <w:rFonts w:asciiTheme="majorHAnsi" w:hAnsiTheme="majorHAnsi"/>
                <w:color w:val="FF0000"/>
                <w:sz w:val="28"/>
                <w:szCs w:val="28"/>
              </w:rPr>
            </w:pPr>
          </w:p>
          <w:p w:rsidR="009373D1" w:rsidRPr="00912F64" w:rsidRDefault="009373D1" w:rsidP="008921B8">
            <w:pPr>
              <w:pStyle w:val="Normal1"/>
              <w:tabs>
                <w:tab w:val="center" w:pos="4170"/>
              </w:tabs>
              <w:rPr>
                <w:rFonts w:asciiTheme="majorHAnsi" w:hAnsiTheme="majorHAnsi"/>
              </w:rPr>
            </w:pPr>
            <w:r w:rsidRPr="00912F64">
              <w:rPr>
                <w:rFonts w:asciiTheme="majorHAnsi" w:hAnsiTheme="majorHAnsi"/>
                <w:b/>
              </w:rPr>
              <w:t>Standards</w:t>
            </w:r>
            <w:r w:rsidRPr="00912F64">
              <w:rPr>
                <w:rFonts w:asciiTheme="majorHAnsi" w:hAnsiTheme="majorHAnsi"/>
              </w:rPr>
              <w:t xml:space="preserve">: </w:t>
            </w:r>
            <w:r>
              <w:rPr>
                <w:rFonts w:asciiTheme="majorHAnsi" w:hAnsiTheme="majorHAnsi"/>
              </w:rPr>
              <w:tab/>
            </w:r>
          </w:p>
          <w:p w:rsidR="009373D1" w:rsidRPr="00912F64" w:rsidRDefault="009373D1" w:rsidP="008921B8">
            <w:pPr>
              <w:pStyle w:val="Normal1"/>
              <w:rPr>
                <w:rFonts w:asciiTheme="majorHAnsi" w:hAnsiTheme="majorHAnsi"/>
              </w:rPr>
            </w:pPr>
            <w:r w:rsidRPr="00912F64">
              <w:rPr>
                <w:rFonts w:asciiTheme="majorHAnsi" w:hAnsiTheme="majorHAnsi"/>
              </w:rPr>
              <w:t xml:space="preserve">3-PS2-2:  Make observations and/or measurements of an object’s motion to provide evidence for how a pattern can be used to predict future motion.  </w:t>
            </w:r>
            <w:r w:rsidRPr="00912F64">
              <w:rPr>
                <w:rFonts w:asciiTheme="majorHAnsi" w:hAnsiTheme="majorHAnsi"/>
              </w:rPr>
              <w:br/>
              <w:t>(SEP:3, DCI: PS2.A; CCC: Patterns)</w:t>
            </w:r>
          </w:p>
          <w:p w:rsidR="009373D1" w:rsidRPr="00912F64" w:rsidRDefault="009373D1" w:rsidP="008921B8">
            <w:pPr>
              <w:pStyle w:val="Normal1"/>
              <w:rPr>
                <w:rFonts w:asciiTheme="majorHAnsi" w:hAnsiTheme="majorHAnsi"/>
              </w:rPr>
            </w:pPr>
          </w:p>
          <w:p w:rsidR="009373D1" w:rsidRPr="00912F64" w:rsidRDefault="009373D1" w:rsidP="008921B8">
            <w:pPr>
              <w:pStyle w:val="Normal1"/>
              <w:rPr>
                <w:rFonts w:asciiTheme="majorHAnsi" w:hAnsiTheme="majorHAnsi"/>
              </w:rPr>
            </w:pPr>
            <w:r w:rsidRPr="00912F64">
              <w:rPr>
                <w:rFonts w:asciiTheme="majorHAnsi" w:hAnsiTheme="majorHAnsi"/>
              </w:rPr>
              <w:t>3-PS2-3:  Ask questions about cause and effect relationships of electric or magnetic interactions between two objects not in contact with each other.  (SEP: 1; DCI: PS2.B; CCC: Cause/Effect)</w:t>
            </w:r>
          </w:p>
          <w:p w:rsidR="009373D1" w:rsidRPr="00912F64" w:rsidRDefault="009373D1" w:rsidP="008921B8">
            <w:pPr>
              <w:pStyle w:val="Normal1"/>
              <w:rPr>
                <w:rFonts w:asciiTheme="majorHAnsi" w:hAnsiTheme="majorHAnsi"/>
              </w:rPr>
            </w:pPr>
          </w:p>
          <w:p w:rsidR="009373D1" w:rsidRPr="00912F64" w:rsidRDefault="009373D1" w:rsidP="008921B8">
            <w:pPr>
              <w:pStyle w:val="Normal1"/>
              <w:rPr>
                <w:rFonts w:asciiTheme="majorHAnsi" w:hAnsiTheme="majorHAnsi"/>
              </w:rPr>
            </w:pPr>
            <w:r w:rsidRPr="00912F64">
              <w:rPr>
                <w:rFonts w:asciiTheme="majorHAnsi" w:hAnsiTheme="majorHAnsi"/>
              </w:rPr>
              <w:t>5-PSI-3:  Make observations and measurements to identify materials based on their properties. (SEP: 3; DCI: PS1.A; CCC: Scale/Properties)</w:t>
            </w:r>
          </w:p>
          <w:p w:rsidR="009373D1" w:rsidRPr="00912F64" w:rsidRDefault="009373D1" w:rsidP="008921B8">
            <w:pPr>
              <w:pStyle w:val="Normal1"/>
              <w:rPr>
                <w:rFonts w:asciiTheme="majorHAnsi" w:hAnsiTheme="majorHAnsi"/>
              </w:rPr>
            </w:pPr>
          </w:p>
          <w:p w:rsidR="002E4CD0" w:rsidRDefault="009373D1" w:rsidP="009373D1">
            <w:pPr>
              <w:rPr>
                <w:rFonts w:asciiTheme="majorHAnsi" w:hAnsiTheme="majorHAnsi"/>
              </w:rPr>
            </w:pPr>
            <w:r w:rsidRPr="009373D1">
              <w:rPr>
                <w:rFonts w:asciiTheme="majorHAnsi" w:hAnsiTheme="majorHAnsi"/>
                <w:b/>
              </w:rPr>
              <w:t>Objectives</w:t>
            </w:r>
            <w:r w:rsidRPr="00912F64">
              <w:rPr>
                <w:rFonts w:asciiTheme="majorHAnsi" w:hAnsiTheme="majorHAnsi"/>
                <w:b/>
              </w:rPr>
              <w:t>:</w:t>
            </w:r>
            <w:r w:rsidRPr="00912F64">
              <w:rPr>
                <w:rFonts w:asciiTheme="majorHAnsi" w:hAnsiTheme="majorHAnsi"/>
              </w:rPr>
              <w:t xml:space="preserve"> </w:t>
            </w:r>
          </w:p>
          <w:p w:rsidR="009373D1" w:rsidRPr="00912F64" w:rsidRDefault="009373D1" w:rsidP="009373D1">
            <w:pPr>
              <w:rPr>
                <w:rFonts w:asciiTheme="majorHAnsi" w:hAnsiTheme="majorHAnsi"/>
              </w:rPr>
            </w:pPr>
            <w:r w:rsidRPr="00912F64">
              <w:rPr>
                <w:rFonts w:asciiTheme="majorHAnsi" w:hAnsiTheme="majorHAnsi"/>
              </w:rPr>
              <w:t>Students will understand that different types of permanent magnets have different strengths (not necessarily related to size)</w:t>
            </w:r>
          </w:p>
          <w:p w:rsidR="009373D1" w:rsidRDefault="009373D1" w:rsidP="008921B8">
            <w:pPr>
              <w:pStyle w:val="Normal1"/>
              <w:rPr>
                <w:rFonts w:asciiTheme="majorHAnsi" w:hAnsiTheme="majorHAnsi"/>
              </w:rPr>
            </w:pPr>
            <w:r w:rsidRPr="00912F64">
              <w:rPr>
                <w:rFonts w:asciiTheme="majorHAnsi" w:hAnsiTheme="majorHAnsi"/>
              </w:rPr>
              <w:t>Students will understand that magnets can repel, attract, move other objects.</w:t>
            </w:r>
          </w:p>
          <w:p w:rsidR="002E4CD0" w:rsidRPr="00912F64" w:rsidRDefault="002E4CD0" w:rsidP="002E4CD0">
            <w:pPr>
              <w:pStyle w:val="Normal1"/>
              <w:rPr>
                <w:rFonts w:asciiTheme="majorHAnsi" w:hAnsiTheme="majorHAnsi"/>
              </w:rPr>
            </w:pPr>
          </w:p>
        </w:tc>
      </w:tr>
      <w:tr w:rsidR="009373D1" w:rsidRPr="00912F64" w:rsidTr="00554F3E">
        <w:tc>
          <w:tcPr>
            <w:tcW w:w="1515" w:type="dxa"/>
            <w:shd w:val="clear" w:color="auto" w:fill="DEEBF6"/>
          </w:tcPr>
          <w:p w:rsidR="009373D1" w:rsidRPr="00912F64" w:rsidRDefault="009373D1" w:rsidP="008921B8">
            <w:pPr>
              <w:pStyle w:val="Normal1"/>
              <w:rPr>
                <w:rFonts w:asciiTheme="majorHAnsi" w:hAnsiTheme="majorHAnsi"/>
              </w:rPr>
            </w:pPr>
            <w:r w:rsidRPr="00912F64">
              <w:rPr>
                <w:rFonts w:asciiTheme="majorHAnsi" w:hAnsiTheme="majorHAnsi"/>
              </w:rPr>
              <w:t>Background</w:t>
            </w:r>
          </w:p>
          <w:p w:rsidR="009373D1" w:rsidRPr="00912F64" w:rsidRDefault="009373D1" w:rsidP="008921B8">
            <w:pPr>
              <w:pStyle w:val="Normal1"/>
              <w:rPr>
                <w:rFonts w:asciiTheme="majorHAnsi" w:hAnsiTheme="majorHAnsi"/>
              </w:rPr>
            </w:pPr>
            <w:r w:rsidRPr="00912F64">
              <w:rPr>
                <w:rFonts w:asciiTheme="majorHAnsi" w:hAnsiTheme="majorHAnsi"/>
              </w:rPr>
              <w:t>Information</w:t>
            </w:r>
          </w:p>
          <w:p w:rsidR="009373D1" w:rsidRPr="00912F64" w:rsidRDefault="009373D1" w:rsidP="008921B8">
            <w:pPr>
              <w:pStyle w:val="Normal1"/>
              <w:rPr>
                <w:rFonts w:asciiTheme="majorHAnsi" w:hAnsiTheme="majorHAnsi"/>
              </w:rPr>
            </w:pPr>
          </w:p>
        </w:tc>
        <w:tc>
          <w:tcPr>
            <w:tcW w:w="7830" w:type="dxa"/>
          </w:tcPr>
          <w:p w:rsidR="002E4CD0" w:rsidRDefault="002E4CD0" w:rsidP="008921B8">
            <w:pPr>
              <w:pStyle w:val="Normal1"/>
              <w:rPr>
                <w:rFonts w:asciiTheme="majorHAnsi" w:hAnsiTheme="majorHAnsi"/>
              </w:rPr>
            </w:pPr>
            <w:r>
              <w:rPr>
                <w:rFonts w:asciiTheme="majorHAnsi" w:hAnsiTheme="majorHAnsi"/>
              </w:rPr>
              <w:t>Content for teacher</w:t>
            </w:r>
          </w:p>
          <w:p w:rsidR="00DE596A" w:rsidRDefault="00DE596A" w:rsidP="008921B8">
            <w:pPr>
              <w:pStyle w:val="Normal1"/>
              <w:rPr>
                <w:rFonts w:asciiTheme="majorHAnsi" w:hAnsiTheme="majorHAnsi"/>
              </w:rPr>
            </w:pPr>
            <w:r>
              <w:rPr>
                <w:rFonts w:asciiTheme="majorHAnsi" w:hAnsiTheme="majorHAnsi"/>
              </w:rPr>
              <w:t>Permanent magnets</w:t>
            </w:r>
          </w:p>
          <w:p w:rsidR="00DE596A" w:rsidRDefault="002E4CD0" w:rsidP="008921B8">
            <w:pPr>
              <w:pStyle w:val="Normal1"/>
              <w:rPr>
                <w:rFonts w:asciiTheme="majorHAnsi" w:hAnsiTheme="majorHAnsi"/>
              </w:rPr>
            </w:pPr>
            <w:r>
              <w:rPr>
                <w:rFonts w:asciiTheme="majorHAnsi" w:hAnsiTheme="majorHAnsi"/>
              </w:rPr>
              <w:t xml:space="preserve">Magnets attract ferrous materials (materials made of iron, nickel, </w:t>
            </w:r>
            <w:r w:rsidR="00DE596A">
              <w:rPr>
                <w:rFonts w:asciiTheme="majorHAnsi" w:hAnsiTheme="majorHAnsi"/>
              </w:rPr>
              <w:t>cobalt)</w:t>
            </w:r>
          </w:p>
          <w:p w:rsidR="00914EB5" w:rsidRDefault="00DE596A" w:rsidP="008921B8">
            <w:pPr>
              <w:pStyle w:val="Normal1"/>
              <w:rPr>
                <w:rFonts w:asciiTheme="majorHAnsi" w:hAnsiTheme="majorHAnsi"/>
              </w:rPr>
            </w:pPr>
            <w:r>
              <w:rPr>
                <w:rFonts w:asciiTheme="majorHAnsi" w:hAnsiTheme="majorHAnsi"/>
              </w:rPr>
              <w:t>Rare earth magnets are stronger than other permanent magnets.</w:t>
            </w:r>
          </w:p>
          <w:p w:rsidR="00914EB5" w:rsidRDefault="00914EB5" w:rsidP="008921B8">
            <w:pPr>
              <w:pStyle w:val="Normal1"/>
              <w:rPr>
                <w:rFonts w:asciiTheme="majorHAnsi" w:hAnsiTheme="majorHAnsi"/>
              </w:rPr>
            </w:pPr>
          </w:p>
          <w:p w:rsidR="00914EB5" w:rsidRDefault="00914EB5" w:rsidP="00914EB5">
            <w:pPr>
              <w:pStyle w:val="Normal1"/>
              <w:rPr>
                <w:rFonts w:asciiTheme="majorHAnsi" w:hAnsiTheme="majorHAnsi"/>
              </w:rPr>
            </w:pPr>
            <w:r>
              <w:rPr>
                <w:rFonts w:asciiTheme="majorHAnsi" w:hAnsiTheme="majorHAnsi"/>
              </w:rPr>
              <w:t xml:space="preserve">Magnets and Motors from Smithsonian </w:t>
            </w:r>
            <w:hyperlink r:id="rId6" w:anchor="v=onepage&amp;q&amp;f=false" w:history="1">
              <w:r w:rsidRPr="00912F64">
                <w:rPr>
                  <w:rStyle w:val="Hyperlink"/>
                  <w:rFonts w:asciiTheme="majorHAnsi" w:hAnsiTheme="majorHAnsi"/>
                </w:rPr>
                <w:t>https://books.google.com/books?id=B0QrAAAAYAAJ&amp;pg=PA15&amp;source=gbs_selected_pages&amp;cad=2#v=onepage&amp;q&amp;f=false</w:t>
              </w:r>
            </w:hyperlink>
          </w:p>
          <w:p w:rsidR="00914EB5" w:rsidRPr="00912F64" w:rsidRDefault="00914EB5" w:rsidP="00914EB5">
            <w:pPr>
              <w:pStyle w:val="Normal1"/>
              <w:rPr>
                <w:rFonts w:asciiTheme="majorHAnsi" w:hAnsiTheme="majorHAnsi"/>
              </w:rPr>
            </w:pPr>
            <w:r>
              <w:rPr>
                <w:rFonts w:asciiTheme="majorHAnsi" w:hAnsiTheme="majorHAnsi"/>
              </w:rPr>
              <w:t>pp.8-</w:t>
            </w:r>
          </w:p>
          <w:p w:rsidR="009373D1" w:rsidRPr="00912F64" w:rsidRDefault="009373D1" w:rsidP="008921B8">
            <w:pPr>
              <w:pStyle w:val="Normal1"/>
              <w:rPr>
                <w:rFonts w:asciiTheme="majorHAnsi" w:hAnsiTheme="majorHAnsi"/>
              </w:rPr>
            </w:pPr>
          </w:p>
        </w:tc>
      </w:tr>
      <w:tr w:rsidR="009373D1" w:rsidRPr="00912F64" w:rsidTr="00554F3E">
        <w:trPr>
          <w:trHeight w:val="320"/>
        </w:trPr>
        <w:tc>
          <w:tcPr>
            <w:tcW w:w="1515" w:type="dxa"/>
            <w:shd w:val="clear" w:color="auto" w:fill="C9DAF8"/>
          </w:tcPr>
          <w:p w:rsidR="009373D1" w:rsidRPr="00912F64" w:rsidRDefault="009373D1" w:rsidP="008921B8">
            <w:pPr>
              <w:pStyle w:val="Normal1"/>
              <w:rPr>
                <w:rFonts w:asciiTheme="majorHAnsi" w:hAnsiTheme="majorHAnsi"/>
              </w:rPr>
            </w:pPr>
            <w:r w:rsidRPr="00912F64">
              <w:rPr>
                <w:rFonts w:asciiTheme="majorHAnsi" w:hAnsiTheme="majorHAnsi"/>
              </w:rPr>
              <w:t>Materials</w:t>
            </w:r>
          </w:p>
          <w:p w:rsidR="009373D1" w:rsidRPr="00912F64" w:rsidRDefault="009373D1" w:rsidP="008921B8">
            <w:pPr>
              <w:pStyle w:val="Normal1"/>
              <w:rPr>
                <w:rFonts w:asciiTheme="majorHAnsi" w:hAnsiTheme="majorHAnsi"/>
              </w:rPr>
            </w:pPr>
          </w:p>
          <w:p w:rsidR="009373D1" w:rsidRPr="00912F64" w:rsidRDefault="009373D1" w:rsidP="008921B8">
            <w:pPr>
              <w:pStyle w:val="Normal1"/>
              <w:rPr>
                <w:rFonts w:asciiTheme="majorHAnsi" w:hAnsiTheme="majorHAnsi"/>
              </w:rPr>
            </w:pPr>
          </w:p>
        </w:tc>
        <w:tc>
          <w:tcPr>
            <w:tcW w:w="7830" w:type="dxa"/>
          </w:tcPr>
          <w:p w:rsidR="009373D1" w:rsidRPr="00912F64" w:rsidRDefault="009373D1" w:rsidP="008921B8">
            <w:pPr>
              <w:pStyle w:val="Normal1"/>
              <w:rPr>
                <w:rFonts w:asciiTheme="majorHAnsi" w:hAnsiTheme="majorHAnsi"/>
              </w:rPr>
            </w:pPr>
            <w:r w:rsidRPr="00912F64">
              <w:rPr>
                <w:rFonts w:asciiTheme="majorHAnsi" w:hAnsiTheme="majorHAnsi"/>
              </w:rPr>
              <w:lastRenderedPageBreak/>
              <w:t>Each pair/</w:t>
            </w:r>
            <w:r>
              <w:rPr>
                <w:rFonts w:asciiTheme="majorHAnsi" w:hAnsiTheme="majorHAnsi"/>
              </w:rPr>
              <w:t>Group of 4</w:t>
            </w:r>
            <w:r w:rsidRPr="00912F64">
              <w:rPr>
                <w:rFonts w:asciiTheme="majorHAnsi" w:hAnsiTheme="majorHAnsi"/>
              </w:rPr>
              <w:t xml:space="preserve"> needs:  </w:t>
            </w:r>
          </w:p>
          <w:p w:rsidR="009373D1" w:rsidRPr="00912F64" w:rsidRDefault="009373D1" w:rsidP="009373D1">
            <w:pPr>
              <w:pStyle w:val="Normal1"/>
              <w:numPr>
                <w:ilvl w:val="0"/>
                <w:numId w:val="2"/>
              </w:numPr>
              <w:rPr>
                <w:rFonts w:asciiTheme="majorHAnsi" w:hAnsiTheme="majorHAnsi"/>
              </w:rPr>
            </w:pPr>
            <w:r w:rsidRPr="00912F64">
              <w:rPr>
                <w:rFonts w:asciiTheme="majorHAnsi" w:hAnsiTheme="majorHAnsi"/>
              </w:rPr>
              <w:lastRenderedPageBreak/>
              <w:t xml:space="preserve">Assortment of magnets: </w:t>
            </w:r>
            <w:r w:rsidRPr="00912F64">
              <w:rPr>
                <w:rFonts w:asciiTheme="majorHAnsi" w:hAnsiTheme="majorHAnsi"/>
                <w:color w:val="525252" w:themeColor="accent3" w:themeShade="80"/>
                <w:sz w:val="24"/>
                <w:szCs w:val="24"/>
              </w:rPr>
              <w:t xml:space="preserve">refrigerator magnets, business card magnets, rare earth magnets (super magnets from </w:t>
            </w:r>
            <w:r w:rsidR="00E01A1E">
              <w:rPr>
                <w:rFonts w:asciiTheme="majorHAnsi" w:hAnsiTheme="majorHAnsi"/>
                <w:color w:val="525252" w:themeColor="accent3" w:themeShade="80"/>
                <w:sz w:val="24"/>
                <w:szCs w:val="24"/>
              </w:rPr>
              <w:t>an office supply store or hardware store)</w:t>
            </w:r>
            <w:r w:rsidRPr="00912F64">
              <w:rPr>
                <w:rFonts w:asciiTheme="majorHAnsi" w:hAnsiTheme="majorHAnsi"/>
                <w:color w:val="525252" w:themeColor="accent3" w:themeShade="80"/>
                <w:sz w:val="24"/>
                <w:szCs w:val="24"/>
              </w:rPr>
              <w:t>, Bucky Balls, magnetic blocks, etc.</w:t>
            </w:r>
          </w:p>
          <w:p w:rsidR="009373D1" w:rsidRDefault="009373D1" w:rsidP="008921B8">
            <w:pPr>
              <w:pStyle w:val="Normal1"/>
              <w:rPr>
                <w:rFonts w:asciiTheme="majorHAnsi" w:hAnsiTheme="majorHAnsi"/>
              </w:rPr>
            </w:pPr>
            <w:r>
              <w:rPr>
                <w:rFonts w:asciiTheme="majorHAnsi" w:hAnsiTheme="majorHAnsi"/>
              </w:rPr>
              <w:t>Each Student:</w:t>
            </w:r>
          </w:p>
          <w:p w:rsidR="009373D1" w:rsidRPr="00912F64" w:rsidRDefault="009373D1" w:rsidP="009373D1">
            <w:pPr>
              <w:pStyle w:val="Normal1"/>
              <w:numPr>
                <w:ilvl w:val="0"/>
                <w:numId w:val="2"/>
              </w:numPr>
              <w:rPr>
                <w:rFonts w:asciiTheme="majorHAnsi" w:hAnsiTheme="majorHAnsi"/>
              </w:rPr>
            </w:pPr>
            <w:r w:rsidRPr="00912F64">
              <w:rPr>
                <w:rFonts w:asciiTheme="majorHAnsi" w:hAnsiTheme="majorHAnsi"/>
              </w:rPr>
              <w:t>Inference/Evidence Chart (to glue/attach in science notebook)</w:t>
            </w:r>
            <w:r>
              <w:rPr>
                <w:rFonts w:asciiTheme="majorHAnsi" w:hAnsiTheme="majorHAnsi"/>
              </w:rPr>
              <w:br/>
            </w:r>
          </w:p>
          <w:p w:rsidR="009373D1" w:rsidRPr="00912F64" w:rsidRDefault="009373D1" w:rsidP="008921B8">
            <w:pPr>
              <w:pStyle w:val="Normal1"/>
              <w:rPr>
                <w:rFonts w:asciiTheme="majorHAnsi" w:hAnsiTheme="majorHAnsi"/>
              </w:rPr>
            </w:pPr>
            <w:r>
              <w:rPr>
                <w:rFonts w:asciiTheme="majorHAnsi" w:hAnsiTheme="majorHAnsi"/>
              </w:rPr>
              <w:t>Comparing Strengths of Magnets A</w:t>
            </w:r>
            <w:r w:rsidRPr="00912F64">
              <w:rPr>
                <w:rFonts w:asciiTheme="majorHAnsi" w:hAnsiTheme="majorHAnsi"/>
              </w:rPr>
              <w:t>ctivity</w:t>
            </w:r>
            <w:r>
              <w:rPr>
                <w:rFonts w:asciiTheme="majorHAnsi" w:hAnsiTheme="majorHAnsi"/>
              </w:rPr>
              <w:t xml:space="preserve"> Supplies</w:t>
            </w:r>
          </w:p>
          <w:p w:rsidR="009373D1" w:rsidRPr="00912F64" w:rsidRDefault="009373D1" w:rsidP="009373D1">
            <w:pPr>
              <w:pStyle w:val="Normal1"/>
              <w:rPr>
                <w:rFonts w:asciiTheme="majorHAnsi" w:hAnsiTheme="majorHAnsi"/>
              </w:rPr>
            </w:pPr>
            <w:r w:rsidRPr="00912F64">
              <w:rPr>
                <w:rFonts w:asciiTheme="majorHAnsi" w:hAnsiTheme="majorHAnsi"/>
              </w:rPr>
              <w:t>(adapted from Magnets and Motors from the Smithsonian/The National Academies</w:t>
            </w:r>
            <w:r>
              <w:rPr>
                <w:rFonts w:asciiTheme="majorHAnsi" w:hAnsiTheme="majorHAnsi"/>
              </w:rPr>
              <w:t>)</w:t>
            </w:r>
          </w:p>
          <w:p w:rsidR="009373D1" w:rsidRPr="00912F64" w:rsidRDefault="009373D1" w:rsidP="009373D1">
            <w:pPr>
              <w:pStyle w:val="Normal1"/>
              <w:numPr>
                <w:ilvl w:val="0"/>
                <w:numId w:val="2"/>
              </w:numPr>
              <w:rPr>
                <w:rFonts w:asciiTheme="majorHAnsi" w:hAnsiTheme="majorHAnsi"/>
              </w:rPr>
            </w:pPr>
            <w:r w:rsidRPr="00912F64">
              <w:rPr>
                <w:rFonts w:asciiTheme="majorHAnsi" w:hAnsiTheme="majorHAnsi"/>
              </w:rPr>
              <w:t>Chart:  Strengths of Different Magnet Combinations</w:t>
            </w:r>
          </w:p>
          <w:p w:rsidR="009373D1" w:rsidRPr="00912F64" w:rsidRDefault="009373D1" w:rsidP="009373D1">
            <w:pPr>
              <w:pStyle w:val="Normal1"/>
              <w:numPr>
                <w:ilvl w:val="0"/>
                <w:numId w:val="2"/>
              </w:numPr>
              <w:rPr>
                <w:rFonts w:asciiTheme="majorHAnsi" w:hAnsiTheme="majorHAnsi"/>
              </w:rPr>
            </w:pPr>
            <w:r w:rsidRPr="00912F64">
              <w:rPr>
                <w:rFonts w:asciiTheme="majorHAnsi" w:hAnsiTheme="majorHAnsi"/>
              </w:rPr>
              <w:t>25 washers USS standard number 10</w:t>
            </w:r>
          </w:p>
          <w:p w:rsidR="009373D1" w:rsidRPr="00912F64" w:rsidRDefault="009373D1" w:rsidP="009373D1">
            <w:pPr>
              <w:pStyle w:val="Normal1"/>
              <w:ind w:left="360"/>
              <w:rPr>
                <w:rFonts w:asciiTheme="majorHAnsi" w:hAnsiTheme="majorHAnsi"/>
              </w:rPr>
            </w:pPr>
          </w:p>
          <w:p w:rsidR="009373D1" w:rsidRDefault="009373D1" w:rsidP="008921B8">
            <w:pPr>
              <w:pStyle w:val="Normal1"/>
              <w:rPr>
                <w:rFonts w:asciiTheme="majorHAnsi" w:hAnsiTheme="majorHAnsi"/>
              </w:rPr>
            </w:pPr>
            <w:r w:rsidRPr="00912F64">
              <w:rPr>
                <w:rFonts w:asciiTheme="majorHAnsi" w:hAnsiTheme="majorHAnsi"/>
              </w:rPr>
              <w:t xml:space="preserve">Each student:  </w:t>
            </w:r>
          </w:p>
          <w:p w:rsidR="009373D1" w:rsidRDefault="009373D1" w:rsidP="009373D1">
            <w:pPr>
              <w:pStyle w:val="Normal1"/>
              <w:numPr>
                <w:ilvl w:val="0"/>
                <w:numId w:val="3"/>
              </w:numPr>
              <w:rPr>
                <w:rFonts w:asciiTheme="majorHAnsi" w:hAnsiTheme="majorHAnsi"/>
              </w:rPr>
            </w:pPr>
            <w:r>
              <w:rPr>
                <w:rFonts w:asciiTheme="majorHAnsi" w:hAnsiTheme="majorHAnsi"/>
              </w:rPr>
              <w:t>Science N</w:t>
            </w:r>
            <w:r w:rsidRPr="00912F64">
              <w:rPr>
                <w:rFonts w:asciiTheme="majorHAnsi" w:hAnsiTheme="majorHAnsi"/>
              </w:rPr>
              <w:t>otebook</w:t>
            </w:r>
          </w:p>
          <w:p w:rsidR="009373D1" w:rsidRPr="00912F64" w:rsidRDefault="009373D1" w:rsidP="009373D1">
            <w:pPr>
              <w:pStyle w:val="Normal1"/>
              <w:numPr>
                <w:ilvl w:val="0"/>
                <w:numId w:val="3"/>
              </w:numPr>
              <w:rPr>
                <w:rFonts w:asciiTheme="majorHAnsi" w:hAnsiTheme="majorHAnsi"/>
              </w:rPr>
            </w:pPr>
            <w:r>
              <w:rPr>
                <w:rFonts w:asciiTheme="majorHAnsi" w:hAnsiTheme="majorHAnsi"/>
              </w:rPr>
              <w:t>Handouts</w:t>
            </w:r>
          </w:p>
          <w:p w:rsidR="009373D1" w:rsidRPr="00912F64" w:rsidRDefault="009373D1" w:rsidP="008921B8">
            <w:pPr>
              <w:pStyle w:val="Normal1"/>
              <w:rPr>
                <w:rFonts w:asciiTheme="majorHAnsi" w:hAnsiTheme="majorHAnsi"/>
              </w:rPr>
            </w:pPr>
            <w:r w:rsidRPr="00912F64">
              <w:rPr>
                <w:rFonts w:asciiTheme="majorHAnsi" w:hAnsiTheme="majorHAnsi"/>
              </w:rPr>
              <w:t>Each pair/</w:t>
            </w:r>
            <w:r>
              <w:rPr>
                <w:rFonts w:asciiTheme="majorHAnsi" w:hAnsiTheme="majorHAnsi"/>
              </w:rPr>
              <w:t>Group of 4</w:t>
            </w:r>
            <w:r w:rsidRPr="00912F64">
              <w:rPr>
                <w:rFonts w:asciiTheme="majorHAnsi" w:hAnsiTheme="majorHAnsi"/>
              </w:rPr>
              <w:t xml:space="preserve"> needs:  </w:t>
            </w:r>
          </w:p>
          <w:p w:rsidR="009373D1" w:rsidRPr="00912F64" w:rsidRDefault="009373D1" w:rsidP="009373D1">
            <w:pPr>
              <w:pStyle w:val="Normal1"/>
              <w:numPr>
                <w:ilvl w:val="0"/>
                <w:numId w:val="2"/>
              </w:numPr>
              <w:rPr>
                <w:rFonts w:asciiTheme="majorHAnsi" w:hAnsiTheme="majorHAnsi"/>
              </w:rPr>
            </w:pPr>
            <w:r w:rsidRPr="00912F64">
              <w:rPr>
                <w:rFonts w:asciiTheme="majorHAnsi" w:hAnsiTheme="majorHAnsi"/>
              </w:rPr>
              <w:t>4 flexible magnets (25 x 20 x 5 mm)  (1x ¾ x 2/16  inches) with a 5mm hole in middle</w:t>
            </w:r>
          </w:p>
          <w:p w:rsidR="009373D1" w:rsidRPr="00912F64" w:rsidRDefault="009373D1" w:rsidP="009373D1">
            <w:pPr>
              <w:pStyle w:val="Normal1"/>
              <w:numPr>
                <w:ilvl w:val="0"/>
                <w:numId w:val="2"/>
              </w:numPr>
              <w:rPr>
                <w:rFonts w:asciiTheme="majorHAnsi" w:hAnsiTheme="majorHAnsi"/>
              </w:rPr>
            </w:pPr>
            <w:r w:rsidRPr="00912F64">
              <w:rPr>
                <w:rFonts w:asciiTheme="majorHAnsi" w:hAnsiTheme="majorHAnsi"/>
              </w:rPr>
              <w:t>4 super magnets (rare earth)</w:t>
            </w:r>
          </w:p>
          <w:p w:rsidR="009373D1" w:rsidRDefault="009373D1" w:rsidP="009373D1">
            <w:pPr>
              <w:pStyle w:val="Normal1"/>
              <w:numPr>
                <w:ilvl w:val="0"/>
                <w:numId w:val="2"/>
              </w:numPr>
              <w:rPr>
                <w:rFonts w:asciiTheme="majorHAnsi" w:hAnsiTheme="majorHAnsi"/>
              </w:rPr>
            </w:pPr>
            <w:r>
              <w:rPr>
                <w:rFonts w:asciiTheme="majorHAnsi" w:hAnsiTheme="majorHAnsi"/>
              </w:rPr>
              <w:t>2 plastic cups (same size)</w:t>
            </w:r>
          </w:p>
          <w:p w:rsidR="009373D1" w:rsidRPr="00912F64" w:rsidRDefault="009373D1" w:rsidP="009373D1">
            <w:pPr>
              <w:pStyle w:val="Normal1"/>
              <w:numPr>
                <w:ilvl w:val="0"/>
                <w:numId w:val="2"/>
              </w:numPr>
              <w:rPr>
                <w:rFonts w:asciiTheme="majorHAnsi" w:hAnsiTheme="majorHAnsi"/>
              </w:rPr>
            </w:pPr>
            <w:r w:rsidRPr="00912F64">
              <w:rPr>
                <w:rFonts w:asciiTheme="majorHAnsi" w:hAnsiTheme="majorHAnsi"/>
              </w:rPr>
              <w:t>1 wide tongue depressor</w:t>
            </w:r>
          </w:p>
          <w:p w:rsidR="009373D1" w:rsidRDefault="009373D1" w:rsidP="009373D1">
            <w:pPr>
              <w:pStyle w:val="Normal1"/>
              <w:numPr>
                <w:ilvl w:val="0"/>
                <w:numId w:val="2"/>
              </w:numPr>
              <w:rPr>
                <w:rFonts w:asciiTheme="majorHAnsi" w:hAnsiTheme="majorHAnsi"/>
              </w:rPr>
            </w:pPr>
            <w:r w:rsidRPr="00912F64">
              <w:rPr>
                <w:rFonts w:asciiTheme="majorHAnsi" w:hAnsiTheme="majorHAnsi"/>
              </w:rPr>
              <w:t>1</w:t>
            </w:r>
            <w:r>
              <w:rPr>
                <w:rFonts w:asciiTheme="majorHAnsi" w:hAnsiTheme="majorHAnsi"/>
              </w:rPr>
              <w:t xml:space="preserve"> jumbo paper clip</w:t>
            </w:r>
          </w:p>
          <w:p w:rsidR="009373D1" w:rsidRPr="00912F64" w:rsidRDefault="009373D1" w:rsidP="009373D1">
            <w:pPr>
              <w:pStyle w:val="Normal1"/>
              <w:numPr>
                <w:ilvl w:val="0"/>
                <w:numId w:val="2"/>
              </w:numPr>
              <w:rPr>
                <w:rFonts w:asciiTheme="majorHAnsi" w:hAnsiTheme="majorHAnsi"/>
              </w:rPr>
            </w:pPr>
            <w:r w:rsidRPr="00912F64">
              <w:rPr>
                <w:rFonts w:asciiTheme="majorHAnsi" w:hAnsiTheme="majorHAnsi"/>
              </w:rPr>
              <w:t>25 washers USS standard number 10</w:t>
            </w:r>
          </w:p>
          <w:p w:rsidR="009373D1" w:rsidRPr="00912F64" w:rsidRDefault="009373D1" w:rsidP="009373D1">
            <w:pPr>
              <w:pStyle w:val="Normal1"/>
              <w:numPr>
                <w:ilvl w:val="0"/>
                <w:numId w:val="2"/>
              </w:numPr>
              <w:rPr>
                <w:rFonts w:asciiTheme="majorHAnsi" w:hAnsiTheme="majorHAnsi"/>
              </w:rPr>
            </w:pPr>
            <w:r w:rsidRPr="00912F64">
              <w:rPr>
                <w:rFonts w:asciiTheme="majorHAnsi" w:hAnsiTheme="majorHAnsi"/>
              </w:rPr>
              <w:t>(If washers are unavailable, use</w:t>
            </w:r>
            <w:r>
              <w:rPr>
                <w:rFonts w:asciiTheme="majorHAnsi" w:hAnsiTheme="majorHAnsi"/>
              </w:rPr>
              <w:t xml:space="preserve"> smaller</w:t>
            </w:r>
            <w:r w:rsidRPr="00912F64">
              <w:rPr>
                <w:rFonts w:asciiTheme="majorHAnsi" w:hAnsiTheme="majorHAnsi"/>
              </w:rPr>
              <w:t xml:space="preserve"> paper clips as a measure)</w:t>
            </w:r>
          </w:p>
        </w:tc>
      </w:tr>
      <w:tr w:rsidR="009373D1" w:rsidRPr="00912F64" w:rsidTr="00554F3E">
        <w:trPr>
          <w:trHeight w:val="320"/>
        </w:trPr>
        <w:tc>
          <w:tcPr>
            <w:tcW w:w="1515" w:type="dxa"/>
            <w:shd w:val="clear" w:color="auto" w:fill="C9DAF8"/>
          </w:tcPr>
          <w:p w:rsidR="009373D1" w:rsidRPr="00912F64" w:rsidRDefault="009373D1" w:rsidP="008921B8">
            <w:pPr>
              <w:pStyle w:val="Normal1"/>
              <w:rPr>
                <w:rFonts w:asciiTheme="majorHAnsi" w:hAnsiTheme="majorHAnsi"/>
              </w:rPr>
            </w:pPr>
            <w:r w:rsidRPr="00912F64">
              <w:rPr>
                <w:rFonts w:asciiTheme="majorHAnsi" w:hAnsiTheme="majorHAnsi"/>
              </w:rPr>
              <w:lastRenderedPageBreak/>
              <w:t>Prior Knowledge</w:t>
            </w:r>
          </w:p>
          <w:p w:rsidR="009373D1" w:rsidRPr="00912F64" w:rsidRDefault="009373D1" w:rsidP="008921B8">
            <w:pPr>
              <w:pStyle w:val="Normal1"/>
              <w:rPr>
                <w:rFonts w:asciiTheme="majorHAnsi" w:hAnsiTheme="majorHAnsi"/>
              </w:rPr>
            </w:pPr>
          </w:p>
        </w:tc>
        <w:tc>
          <w:tcPr>
            <w:tcW w:w="7830" w:type="dxa"/>
          </w:tcPr>
          <w:p w:rsidR="009373D1" w:rsidRPr="00912F64" w:rsidRDefault="009373D1" w:rsidP="008921B8">
            <w:pPr>
              <w:pStyle w:val="Normal1"/>
              <w:rPr>
                <w:rFonts w:asciiTheme="majorHAnsi" w:hAnsiTheme="majorHAnsi"/>
              </w:rPr>
            </w:pPr>
            <w:r w:rsidRPr="00912F64">
              <w:rPr>
                <w:rFonts w:asciiTheme="majorHAnsi" w:hAnsiTheme="majorHAnsi"/>
              </w:rPr>
              <w:t>Students will understand that magnets attract ferrous materials. (Day 2 activity)</w:t>
            </w:r>
          </w:p>
        </w:tc>
      </w:tr>
      <w:tr w:rsidR="0048455F" w:rsidRPr="00912F64" w:rsidTr="0048455F">
        <w:trPr>
          <w:trHeight w:val="320"/>
        </w:trPr>
        <w:tc>
          <w:tcPr>
            <w:tcW w:w="9345" w:type="dxa"/>
            <w:gridSpan w:val="2"/>
            <w:shd w:val="clear" w:color="auto" w:fill="F4B083" w:themeFill="accent2" w:themeFillTint="99"/>
          </w:tcPr>
          <w:p w:rsidR="0048455F" w:rsidRPr="009373D1" w:rsidRDefault="0048455F" w:rsidP="0048455F">
            <w:pPr>
              <w:jc w:val="center"/>
              <w:rPr>
                <w:rFonts w:asciiTheme="majorHAnsi" w:hAnsiTheme="majorHAnsi" w:cs="Times"/>
                <w:color w:val="auto"/>
                <w:sz w:val="24"/>
                <w:szCs w:val="24"/>
              </w:rPr>
            </w:pPr>
            <w:r>
              <w:rPr>
                <w:rFonts w:asciiTheme="majorHAnsi" w:hAnsiTheme="majorHAnsi" w:cs="Times"/>
                <w:color w:val="auto"/>
                <w:sz w:val="24"/>
                <w:szCs w:val="24"/>
              </w:rPr>
              <w:t>Launch</w:t>
            </w:r>
          </w:p>
        </w:tc>
      </w:tr>
      <w:tr w:rsidR="009373D1" w:rsidRPr="00912F64" w:rsidTr="008921B8">
        <w:tblPrEx>
          <w:tblW w:w="934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ExChange w:id="1" w:author="Arnold, Lynn M." w:date="2015-06-22T07:08:00Z">
            <w:tblPrEx>
              <w:tblW w:w="934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Ex>
          </w:tblPrExChange>
        </w:tblPrEx>
        <w:trPr>
          <w:trHeight w:val="320"/>
          <w:trPrChange w:id="2" w:author="Arnold, Lynn M." w:date="2015-06-22T07:08:00Z">
            <w:trPr>
              <w:gridBefore w:val="1"/>
              <w:trHeight w:val="320"/>
            </w:trPr>
          </w:trPrChange>
        </w:trPr>
        <w:tc>
          <w:tcPr>
            <w:tcW w:w="1515" w:type="dxa"/>
            <w:shd w:val="clear" w:color="auto" w:fill="C9DAF8"/>
            <w:tcPrChange w:id="3" w:author="Arnold, Lynn M." w:date="2015-06-22T07:08:00Z">
              <w:tcPr>
                <w:tcW w:w="1515" w:type="dxa"/>
                <w:gridSpan w:val="2"/>
                <w:shd w:val="clear" w:color="auto" w:fill="C9DAF8"/>
              </w:tcPr>
            </w:tcPrChange>
          </w:tcPr>
          <w:p w:rsidR="00632C70" w:rsidRDefault="00632C70" w:rsidP="00632C70">
            <w:pPr>
              <w:pStyle w:val="Normal1"/>
            </w:pPr>
            <w:r>
              <w:t xml:space="preserve">Engagement and </w:t>
            </w:r>
            <w:r w:rsidRPr="008C0DC3">
              <w:rPr>
                <w:spacing w:val="-20"/>
              </w:rPr>
              <w:t>Communication</w:t>
            </w:r>
            <w:r>
              <w:t xml:space="preserve">  of Student</w:t>
            </w:r>
          </w:p>
          <w:p w:rsidR="009373D1" w:rsidRPr="00912F64" w:rsidRDefault="00632C70" w:rsidP="00632C70">
            <w:pPr>
              <w:pStyle w:val="Normal1"/>
              <w:rPr>
                <w:rFonts w:asciiTheme="majorHAnsi" w:hAnsiTheme="majorHAnsi"/>
              </w:rPr>
            </w:pPr>
            <w:r>
              <w:t>Expectations</w:t>
            </w:r>
          </w:p>
        </w:tc>
        <w:tc>
          <w:tcPr>
            <w:tcW w:w="7830" w:type="dxa"/>
            <w:tcPrChange w:id="4" w:author="Arnold, Lynn M." w:date="2015-06-22T07:08:00Z">
              <w:tcPr>
                <w:tcW w:w="7830" w:type="dxa"/>
                <w:gridSpan w:val="2"/>
              </w:tcPr>
            </w:tcPrChange>
          </w:tcPr>
          <w:p w:rsidR="00534BD4" w:rsidRDefault="00534BD4" w:rsidP="008921B8">
            <w:pPr>
              <w:rPr>
                <w:rFonts w:asciiTheme="majorHAnsi" w:hAnsiTheme="majorHAnsi" w:cs="Times"/>
                <w:color w:val="auto"/>
                <w:sz w:val="24"/>
                <w:szCs w:val="24"/>
              </w:rPr>
            </w:pPr>
            <w:r>
              <w:rPr>
                <w:rFonts w:asciiTheme="majorHAnsi" w:hAnsiTheme="majorHAnsi" w:cs="Times"/>
                <w:color w:val="auto"/>
                <w:sz w:val="24"/>
                <w:szCs w:val="24"/>
              </w:rPr>
              <w:t>HOOK:</w:t>
            </w:r>
          </w:p>
          <w:p w:rsidR="00534BD4" w:rsidRDefault="00534BD4" w:rsidP="008921B8">
            <w:pPr>
              <w:rPr>
                <w:rFonts w:asciiTheme="majorHAnsi" w:hAnsiTheme="majorHAnsi" w:cs="Times"/>
                <w:color w:val="auto"/>
                <w:sz w:val="24"/>
                <w:szCs w:val="24"/>
              </w:rPr>
            </w:pPr>
            <w:r>
              <w:rPr>
                <w:rFonts w:asciiTheme="majorHAnsi" w:hAnsiTheme="majorHAnsi" w:cs="Times"/>
                <w:color w:val="auto"/>
                <w:sz w:val="24"/>
                <w:szCs w:val="24"/>
              </w:rPr>
              <w:t>True or False:  The bigger the magnet the stronger it is.</w:t>
            </w:r>
          </w:p>
          <w:p w:rsidR="00534BD4" w:rsidRDefault="00534BD4" w:rsidP="008921B8">
            <w:pPr>
              <w:rPr>
                <w:rFonts w:asciiTheme="majorHAnsi" w:hAnsiTheme="majorHAnsi" w:cs="Times"/>
                <w:color w:val="auto"/>
                <w:sz w:val="24"/>
                <w:szCs w:val="24"/>
              </w:rPr>
            </w:pPr>
          </w:p>
          <w:p w:rsidR="00E64819" w:rsidRDefault="00534BD4" w:rsidP="008921B8">
            <w:pPr>
              <w:rPr>
                <w:rFonts w:asciiTheme="majorHAnsi" w:hAnsiTheme="majorHAnsi" w:cs="Times"/>
                <w:color w:val="auto"/>
                <w:sz w:val="24"/>
                <w:szCs w:val="24"/>
              </w:rPr>
            </w:pPr>
            <w:r>
              <w:rPr>
                <w:rFonts w:asciiTheme="majorHAnsi" w:hAnsiTheme="majorHAnsi" w:cs="Times"/>
                <w:color w:val="auto"/>
                <w:sz w:val="24"/>
                <w:szCs w:val="24"/>
              </w:rPr>
              <w:t xml:space="preserve">Challenge students to determine </w:t>
            </w:r>
            <w:r w:rsidR="00E64819">
              <w:rPr>
                <w:rFonts w:asciiTheme="majorHAnsi" w:hAnsiTheme="majorHAnsi" w:cs="Times"/>
                <w:color w:val="auto"/>
                <w:sz w:val="24"/>
                <w:szCs w:val="24"/>
              </w:rPr>
              <w:t>a way to determine strength of magnets using the materials supplied.</w:t>
            </w:r>
          </w:p>
          <w:p w:rsidR="00E64819" w:rsidRDefault="00E64819" w:rsidP="008921B8">
            <w:pPr>
              <w:rPr>
                <w:rFonts w:asciiTheme="majorHAnsi" w:hAnsiTheme="majorHAnsi" w:cs="Times"/>
                <w:color w:val="auto"/>
                <w:sz w:val="24"/>
                <w:szCs w:val="24"/>
              </w:rPr>
            </w:pPr>
            <w:r>
              <w:rPr>
                <w:rFonts w:asciiTheme="majorHAnsi" w:hAnsiTheme="majorHAnsi" w:cs="Times"/>
                <w:color w:val="auto"/>
                <w:sz w:val="24"/>
                <w:szCs w:val="24"/>
              </w:rPr>
              <w:t>Come up with a way to graph your results.</w:t>
            </w:r>
          </w:p>
          <w:p w:rsidR="00E64819" w:rsidRDefault="00E64819" w:rsidP="008921B8">
            <w:pPr>
              <w:rPr>
                <w:rFonts w:asciiTheme="majorHAnsi" w:hAnsiTheme="majorHAnsi" w:cs="Times"/>
                <w:color w:val="auto"/>
                <w:sz w:val="24"/>
                <w:szCs w:val="24"/>
              </w:rPr>
            </w:pPr>
          </w:p>
          <w:p w:rsidR="002E4CD0" w:rsidRDefault="002E4CD0" w:rsidP="008921B8">
            <w:pPr>
              <w:rPr>
                <w:rFonts w:asciiTheme="majorHAnsi" w:hAnsiTheme="majorHAnsi" w:cs="Times"/>
                <w:color w:val="auto"/>
                <w:sz w:val="24"/>
                <w:szCs w:val="24"/>
              </w:rPr>
            </w:pPr>
            <w:r>
              <w:rPr>
                <w:rFonts w:asciiTheme="majorHAnsi" w:hAnsiTheme="majorHAnsi" w:cs="Times"/>
                <w:color w:val="auto"/>
                <w:sz w:val="24"/>
                <w:szCs w:val="24"/>
              </w:rPr>
              <w:t xml:space="preserve">Today students will play with an assortment of different magnets to determine that size is not the only consideration for strength.  They will then further </w:t>
            </w:r>
            <w:r>
              <w:rPr>
                <w:rFonts w:asciiTheme="majorHAnsi" w:hAnsiTheme="majorHAnsi" w:cs="Times"/>
                <w:color w:val="auto"/>
                <w:sz w:val="24"/>
                <w:szCs w:val="24"/>
              </w:rPr>
              <w:lastRenderedPageBreak/>
              <w:t>investigate strengths of magnets by determining a way to measure strength of two different types of magnets while varying the number used.</w:t>
            </w:r>
          </w:p>
          <w:p w:rsidR="002E4CD0" w:rsidRDefault="002E4CD0" w:rsidP="008921B8">
            <w:pPr>
              <w:rPr>
                <w:rFonts w:asciiTheme="majorHAnsi" w:hAnsiTheme="majorHAnsi" w:cs="Times"/>
                <w:color w:val="auto"/>
                <w:sz w:val="24"/>
                <w:szCs w:val="24"/>
              </w:rPr>
            </w:pPr>
          </w:p>
          <w:p w:rsidR="002E4CD0" w:rsidRDefault="002E4CD0" w:rsidP="002E4CD0">
            <w:pPr>
              <w:pStyle w:val="Normal1"/>
              <w:rPr>
                <w:rFonts w:asciiTheme="majorHAnsi" w:hAnsiTheme="majorHAnsi"/>
              </w:rPr>
            </w:pPr>
            <w:r w:rsidRPr="00912F64">
              <w:rPr>
                <w:rFonts w:asciiTheme="majorHAnsi" w:hAnsiTheme="majorHAnsi"/>
              </w:rPr>
              <w:t>Students will explore various magnets and learn that when it comes to permanent magnets, sometimes size does not always matter.  Rare earth magnets (such as super magnets found in office stores) are more powerful.</w:t>
            </w:r>
          </w:p>
          <w:p w:rsidR="002E4CD0" w:rsidRDefault="002E4CD0" w:rsidP="002E4CD0">
            <w:pPr>
              <w:rPr>
                <w:rFonts w:asciiTheme="majorHAnsi" w:hAnsiTheme="majorHAnsi"/>
              </w:rPr>
            </w:pPr>
          </w:p>
          <w:p w:rsidR="002E4CD0" w:rsidRDefault="002E4CD0" w:rsidP="002E4CD0">
            <w:pPr>
              <w:rPr>
                <w:rFonts w:asciiTheme="majorHAnsi" w:hAnsiTheme="majorHAnsi" w:cs="Times"/>
                <w:color w:val="auto"/>
                <w:sz w:val="24"/>
                <w:szCs w:val="24"/>
              </w:rPr>
            </w:pPr>
            <w:r>
              <w:rPr>
                <w:rFonts w:asciiTheme="majorHAnsi" w:hAnsiTheme="majorHAnsi"/>
              </w:rPr>
              <w:t>Students will assess the strength of different combinations of magnets and graph results.</w:t>
            </w:r>
          </w:p>
          <w:p w:rsidR="002E4CD0" w:rsidRDefault="002E4CD0" w:rsidP="008921B8">
            <w:pPr>
              <w:rPr>
                <w:rFonts w:asciiTheme="majorHAnsi" w:hAnsiTheme="majorHAnsi" w:cs="Times"/>
                <w:color w:val="auto"/>
                <w:sz w:val="24"/>
                <w:szCs w:val="24"/>
              </w:rPr>
            </w:pPr>
          </w:p>
          <w:p w:rsidR="009373D1" w:rsidRPr="009373D1" w:rsidRDefault="009373D1" w:rsidP="008921B8">
            <w:pPr>
              <w:rPr>
                <w:rFonts w:asciiTheme="majorHAnsi" w:hAnsiTheme="majorHAnsi" w:cs="Times"/>
                <w:color w:val="auto"/>
                <w:sz w:val="24"/>
                <w:szCs w:val="24"/>
              </w:rPr>
            </w:pPr>
            <w:r w:rsidRPr="009373D1">
              <w:rPr>
                <w:rFonts w:asciiTheme="majorHAnsi" w:hAnsiTheme="majorHAnsi" w:cs="Times"/>
                <w:color w:val="auto"/>
                <w:sz w:val="24"/>
                <w:szCs w:val="24"/>
              </w:rPr>
              <w:t xml:space="preserve">Students will use different types of magnets to demonstrate magnets can attract/repel at a distance and through different materials. </w:t>
            </w:r>
          </w:p>
          <w:p w:rsidR="009373D1" w:rsidRPr="009373D1" w:rsidRDefault="009373D1" w:rsidP="008921B8">
            <w:pPr>
              <w:widowControl w:val="0"/>
              <w:autoSpaceDE w:val="0"/>
              <w:autoSpaceDN w:val="0"/>
              <w:adjustRightInd w:val="0"/>
              <w:spacing w:after="240"/>
              <w:rPr>
                <w:rFonts w:asciiTheme="majorHAnsi" w:hAnsiTheme="majorHAnsi" w:cs="Times"/>
                <w:color w:val="auto"/>
                <w:sz w:val="24"/>
                <w:szCs w:val="24"/>
              </w:rPr>
            </w:pPr>
            <w:r w:rsidRPr="009373D1">
              <w:rPr>
                <w:rFonts w:asciiTheme="majorHAnsi" w:hAnsiTheme="majorHAnsi" w:cs="Times"/>
                <w:color w:val="auto"/>
                <w:sz w:val="24"/>
                <w:szCs w:val="24"/>
              </w:rPr>
              <w:br/>
              <w:t>Students will use magnetic force to hold ferrous materials and compare strength of various magnets.</w:t>
            </w:r>
          </w:p>
          <w:p w:rsidR="009373D1" w:rsidRDefault="009373D1" w:rsidP="008921B8">
            <w:pPr>
              <w:widowControl w:val="0"/>
              <w:autoSpaceDE w:val="0"/>
              <w:autoSpaceDN w:val="0"/>
              <w:adjustRightInd w:val="0"/>
              <w:spacing w:after="240"/>
              <w:rPr>
                <w:rFonts w:asciiTheme="majorHAnsi" w:hAnsiTheme="majorHAnsi" w:cs="Times"/>
                <w:color w:val="auto"/>
                <w:sz w:val="24"/>
                <w:szCs w:val="24"/>
              </w:rPr>
            </w:pPr>
            <w:r w:rsidRPr="009373D1">
              <w:rPr>
                <w:rFonts w:asciiTheme="majorHAnsi" w:hAnsiTheme="majorHAnsi" w:cs="Times"/>
                <w:color w:val="auto"/>
                <w:sz w:val="24"/>
                <w:szCs w:val="24"/>
              </w:rPr>
              <w:t>Students will draw conclusions about magnetic force based on evidence.</w:t>
            </w:r>
          </w:p>
          <w:p w:rsidR="002E4CD0" w:rsidRPr="00912F64" w:rsidRDefault="002E4CD0" w:rsidP="008921B8">
            <w:pPr>
              <w:widowControl w:val="0"/>
              <w:autoSpaceDE w:val="0"/>
              <w:autoSpaceDN w:val="0"/>
              <w:adjustRightInd w:val="0"/>
              <w:spacing w:after="240"/>
              <w:rPr>
                <w:rFonts w:asciiTheme="majorHAnsi" w:hAnsiTheme="majorHAnsi" w:cs="Times"/>
                <w:color w:val="00B050"/>
                <w:sz w:val="26"/>
                <w:szCs w:val="26"/>
              </w:rPr>
            </w:pPr>
            <w:r>
              <w:rPr>
                <w:rFonts w:asciiTheme="majorHAnsi" w:hAnsiTheme="majorHAnsi" w:cs="Times"/>
                <w:color w:val="auto"/>
                <w:sz w:val="24"/>
                <w:szCs w:val="24"/>
              </w:rPr>
              <w:t xml:space="preserve">Students will graph </w:t>
            </w:r>
          </w:p>
        </w:tc>
      </w:tr>
      <w:tr w:rsidR="009373D1" w:rsidRPr="00912F64" w:rsidTr="0048455F">
        <w:tblPrEx>
          <w:tblW w:w="934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ExChange w:id="5" w:author="Arnold, Lynn M." w:date="2015-06-22T07:08:00Z">
            <w:tblPrEx>
              <w:tblW w:w="934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Ex>
          </w:tblPrExChange>
        </w:tblPrEx>
        <w:trPr>
          <w:trHeight w:val="220"/>
          <w:trPrChange w:id="6" w:author="Arnold, Lynn M." w:date="2015-06-22T07:08:00Z">
            <w:trPr>
              <w:gridBefore w:val="1"/>
              <w:trHeight w:val="220"/>
            </w:trPr>
          </w:trPrChange>
        </w:trPr>
        <w:tc>
          <w:tcPr>
            <w:tcW w:w="9345" w:type="dxa"/>
            <w:gridSpan w:val="2"/>
            <w:shd w:val="clear" w:color="auto" w:fill="F4B083" w:themeFill="accent2" w:themeFillTint="99"/>
            <w:tcPrChange w:id="7" w:author="Arnold, Lynn M." w:date="2015-06-22T07:08:00Z">
              <w:tcPr>
                <w:tcW w:w="9345" w:type="dxa"/>
                <w:gridSpan w:val="4"/>
                <w:shd w:val="clear" w:color="auto" w:fill="F6B26B"/>
              </w:tcPr>
            </w:tcPrChange>
          </w:tcPr>
          <w:p w:rsidR="009373D1" w:rsidRPr="00912F64" w:rsidRDefault="009373D1" w:rsidP="008921B8">
            <w:pPr>
              <w:pStyle w:val="Normal1"/>
              <w:jc w:val="center"/>
              <w:rPr>
                <w:rFonts w:asciiTheme="majorHAnsi" w:hAnsiTheme="majorHAnsi"/>
              </w:rPr>
            </w:pPr>
            <w:r w:rsidRPr="00912F64">
              <w:rPr>
                <w:rFonts w:asciiTheme="majorHAnsi" w:hAnsiTheme="majorHAnsi"/>
              </w:rPr>
              <w:lastRenderedPageBreak/>
              <w:t>Explore (Time=40-50 minutes)</w:t>
            </w:r>
          </w:p>
        </w:tc>
      </w:tr>
      <w:tr w:rsidR="009373D1" w:rsidRPr="00912F64" w:rsidTr="008921B8">
        <w:tblPrEx>
          <w:tblW w:w="934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ExChange w:id="8" w:author="Arnold, Lynn M." w:date="2015-06-22T07:08:00Z">
            <w:tblPrEx>
              <w:tblW w:w="934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Ex>
          </w:tblPrExChange>
        </w:tblPrEx>
        <w:trPr>
          <w:trPrChange w:id="9" w:author="Arnold, Lynn M." w:date="2015-06-22T07:08:00Z">
            <w:trPr>
              <w:gridBefore w:val="1"/>
            </w:trPr>
          </w:trPrChange>
        </w:trPr>
        <w:tc>
          <w:tcPr>
            <w:tcW w:w="1515" w:type="dxa"/>
            <w:shd w:val="clear" w:color="auto" w:fill="DEEBF6"/>
            <w:tcPrChange w:id="10" w:author="Arnold, Lynn M." w:date="2015-06-22T07:08:00Z">
              <w:tcPr>
                <w:tcW w:w="1515" w:type="dxa"/>
                <w:gridSpan w:val="2"/>
                <w:shd w:val="clear" w:color="auto" w:fill="DEEBF6"/>
              </w:tcPr>
            </w:tcPrChange>
          </w:tcPr>
          <w:p w:rsidR="009373D1" w:rsidRPr="00912F64" w:rsidRDefault="009373D1" w:rsidP="008921B8">
            <w:pPr>
              <w:pStyle w:val="Normal1"/>
              <w:rPr>
                <w:rFonts w:asciiTheme="majorHAnsi" w:hAnsiTheme="majorHAnsi"/>
              </w:rPr>
            </w:pPr>
            <w:r w:rsidRPr="00912F64">
              <w:rPr>
                <w:rFonts w:asciiTheme="majorHAnsi" w:hAnsiTheme="majorHAnsi"/>
              </w:rPr>
              <w:t>Procedure</w:t>
            </w:r>
          </w:p>
        </w:tc>
        <w:tc>
          <w:tcPr>
            <w:tcW w:w="7830" w:type="dxa"/>
            <w:tcPrChange w:id="11" w:author="Arnold, Lynn M." w:date="2015-06-22T07:08:00Z">
              <w:tcPr>
                <w:tcW w:w="7830" w:type="dxa"/>
                <w:gridSpan w:val="2"/>
              </w:tcPr>
            </w:tcPrChange>
          </w:tcPr>
          <w:p w:rsidR="009373D1" w:rsidRDefault="009373D1" w:rsidP="008921B8">
            <w:pPr>
              <w:pStyle w:val="Normal1"/>
              <w:spacing w:after="160" w:line="259" w:lineRule="auto"/>
              <w:rPr>
                <w:rFonts w:asciiTheme="majorHAnsi" w:hAnsiTheme="majorHAnsi"/>
              </w:rPr>
            </w:pPr>
            <w:r>
              <w:rPr>
                <w:rFonts w:asciiTheme="majorHAnsi" w:hAnsiTheme="majorHAnsi"/>
              </w:rPr>
              <w:t xml:space="preserve">If you do not have an assortment of magnets per group, then students could be given </w:t>
            </w:r>
            <w:r w:rsidRPr="00912F64">
              <w:rPr>
                <w:rFonts w:asciiTheme="majorHAnsi" w:hAnsiTheme="majorHAnsi"/>
              </w:rPr>
              <w:t xml:space="preserve">15 minutes to play with the different magnets as they pay attention to the </w:t>
            </w:r>
            <w:r>
              <w:rPr>
                <w:rFonts w:asciiTheme="majorHAnsi" w:hAnsiTheme="majorHAnsi"/>
              </w:rPr>
              <w:t>differing strengths.</w:t>
            </w:r>
            <w:r w:rsidRPr="00912F64">
              <w:rPr>
                <w:rFonts w:asciiTheme="majorHAnsi" w:hAnsiTheme="majorHAnsi"/>
              </w:rPr>
              <w:t xml:space="preserve">  Are all permanent magnets the same strength?  Why or why not?  </w:t>
            </w:r>
            <w:r>
              <w:rPr>
                <w:rFonts w:asciiTheme="majorHAnsi" w:hAnsiTheme="majorHAnsi"/>
              </w:rPr>
              <w:t xml:space="preserve">  </w:t>
            </w:r>
          </w:p>
          <w:p w:rsidR="009373D1" w:rsidRPr="00912F64" w:rsidRDefault="009373D1" w:rsidP="008921B8">
            <w:pPr>
              <w:pStyle w:val="Normal1"/>
              <w:spacing w:after="160" w:line="259" w:lineRule="auto"/>
              <w:rPr>
                <w:rFonts w:asciiTheme="majorHAnsi" w:hAnsiTheme="majorHAnsi"/>
              </w:rPr>
            </w:pPr>
            <w:r w:rsidRPr="00912F64">
              <w:rPr>
                <w:rFonts w:asciiTheme="majorHAnsi" w:hAnsiTheme="majorHAnsi"/>
              </w:rPr>
              <w:t>Explain the procedures for getting materials and expectations for how to return materials.  It can be helpful to designate one person responsible to gather materials and make sure all are returned.</w:t>
            </w:r>
          </w:p>
          <w:p w:rsidR="009373D1" w:rsidRDefault="009373D1" w:rsidP="008921B8">
            <w:pPr>
              <w:pStyle w:val="Normal1"/>
              <w:spacing w:after="160" w:line="259" w:lineRule="auto"/>
              <w:rPr>
                <w:rFonts w:asciiTheme="majorHAnsi" w:hAnsiTheme="majorHAnsi"/>
              </w:rPr>
            </w:pPr>
            <w:r>
              <w:rPr>
                <w:rFonts w:asciiTheme="majorHAnsi" w:hAnsiTheme="majorHAnsi"/>
              </w:rPr>
              <w:t>Think about how magnets are used in your daily life.  How could magnets be used to keep a door closed?</w:t>
            </w:r>
          </w:p>
          <w:p w:rsidR="009373D1" w:rsidRPr="00912F64" w:rsidRDefault="009373D1" w:rsidP="008921B8">
            <w:pPr>
              <w:pStyle w:val="Normal1"/>
              <w:spacing w:after="160" w:line="259" w:lineRule="auto"/>
              <w:rPr>
                <w:rFonts w:asciiTheme="majorHAnsi" w:hAnsiTheme="majorHAnsi"/>
              </w:rPr>
            </w:pPr>
            <w:r>
              <w:rPr>
                <w:rFonts w:asciiTheme="majorHAnsi" w:hAnsiTheme="majorHAnsi"/>
              </w:rPr>
              <w:t>Are magnets used with anything you might use in your daily life?  Anything you might play with?</w:t>
            </w:r>
            <w:r w:rsidRPr="00912F64">
              <w:rPr>
                <w:rFonts w:asciiTheme="majorHAnsi" w:hAnsiTheme="majorHAnsi"/>
              </w:rPr>
              <w:t xml:space="preserve"> </w:t>
            </w:r>
          </w:p>
        </w:tc>
      </w:tr>
      <w:tr w:rsidR="009373D1" w:rsidRPr="00912F64" w:rsidTr="008921B8">
        <w:tblPrEx>
          <w:tblW w:w="934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ExChange w:id="12" w:author="Arnold, Lynn M." w:date="2015-06-22T07:08:00Z">
            <w:tblPrEx>
              <w:tblW w:w="934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Ex>
          </w:tblPrExChange>
        </w:tblPrEx>
        <w:trPr>
          <w:trPrChange w:id="13" w:author="Arnold, Lynn M." w:date="2015-06-22T07:08:00Z">
            <w:trPr>
              <w:gridBefore w:val="1"/>
            </w:trPr>
          </w:trPrChange>
        </w:trPr>
        <w:tc>
          <w:tcPr>
            <w:tcW w:w="1515" w:type="dxa"/>
            <w:shd w:val="clear" w:color="auto" w:fill="DEEBF6"/>
            <w:tcPrChange w:id="14" w:author="Arnold, Lynn M." w:date="2015-06-22T07:08:00Z">
              <w:tcPr>
                <w:tcW w:w="1515" w:type="dxa"/>
                <w:gridSpan w:val="2"/>
                <w:shd w:val="clear" w:color="auto" w:fill="DEEBF6"/>
              </w:tcPr>
            </w:tcPrChange>
          </w:tcPr>
          <w:p w:rsidR="009373D1" w:rsidRDefault="009373D1" w:rsidP="008921B8">
            <w:pPr>
              <w:pStyle w:val="Normal1"/>
              <w:rPr>
                <w:rFonts w:asciiTheme="majorHAnsi" w:hAnsiTheme="majorHAnsi"/>
              </w:rPr>
            </w:pPr>
            <w:r w:rsidRPr="00912F64">
              <w:rPr>
                <w:rFonts w:asciiTheme="majorHAnsi" w:hAnsiTheme="majorHAnsi"/>
              </w:rPr>
              <w:t>Questions</w:t>
            </w:r>
          </w:p>
          <w:p w:rsidR="003D6D07" w:rsidRDefault="003D6D07" w:rsidP="008921B8">
            <w:pPr>
              <w:pStyle w:val="Normal1"/>
              <w:rPr>
                <w:rFonts w:asciiTheme="majorHAnsi" w:hAnsiTheme="majorHAnsi"/>
              </w:rPr>
            </w:pPr>
            <w:r>
              <w:rPr>
                <w:rFonts w:asciiTheme="majorHAnsi" w:hAnsiTheme="majorHAnsi"/>
              </w:rPr>
              <w:t>Observable</w:t>
            </w:r>
          </w:p>
          <w:p w:rsidR="003D6D07" w:rsidRDefault="003D6D07" w:rsidP="008921B8">
            <w:pPr>
              <w:pStyle w:val="Normal1"/>
              <w:rPr>
                <w:rFonts w:asciiTheme="majorHAnsi" w:hAnsiTheme="majorHAnsi"/>
              </w:rPr>
            </w:pPr>
            <w:r>
              <w:rPr>
                <w:rFonts w:asciiTheme="majorHAnsi" w:hAnsiTheme="majorHAnsi"/>
              </w:rPr>
              <w:lastRenderedPageBreak/>
              <w:t>Unobservable</w:t>
            </w:r>
          </w:p>
          <w:p w:rsidR="003D6D07" w:rsidRPr="00912F64" w:rsidRDefault="003D6D07" w:rsidP="008921B8">
            <w:pPr>
              <w:pStyle w:val="Normal1"/>
              <w:rPr>
                <w:rFonts w:asciiTheme="majorHAnsi" w:hAnsiTheme="majorHAnsi"/>
              </w:rPr>
            </w:pPr>
            <w:r>
              <w:rPr>
                <w:rFonts w:asciiTheme="majorHAnsi" w:hAnsiTheme="majorHAnsi"/>
              </w:rPr>
              <w:t>What ifs?</w:t>
            </w:r>
          </w:p>
        </w:tc>
        <w:tc>
          <w:tcPr>
            <w:tcW w:w="7830" w:type="dxa"/>
            <w:tcPrChange w:id="15" w:author="Arnold, Lynn M." w:date="2015-06-22T07:08:00Z">
              <w:tcPr>
                <w:tcW w:w="7830" w:type="dxa"/>
                <w:gridSpan w:val="2"/>
              </w:tcPr>
            </w:tcPrChange>
          </w:tcPr>
          <w:p w:rsidR="00554F3E" w:rsidRDefault="009373D1" w:rsidP="008921B8">
            <w:pPr>
              <w:pStyle w:val="Normal1"/>
              <w:spacing w:after="160" w:line="259" w:lineRule="auto"/>
              <w:rPr>
                <w:rFonts w:asciiTheme="majorHAnsi" w:hAnsiTheme="majorHAnsi"/>
                <w:b/>
              </w:rPr>
            </w:pPr>
            <w:r w:rsidRPr="00912F64">
              <w:rPr>
                <w:rFonts w:asciiTheme="majorHAnsi" w:hAnsiTheme="majorHAnsi"/>
                <w:b/>
              </w:rPr>
              <w:lastRenderedPageBreak/>
              <w:t>Questions for Student Exploration:</w:t>
            </w:r>
          </w:p>
          <w:p w:rsidR="009373D1" w:rsidRPr="00912F64" w:rsidRDefault="009373D1" w:rsidP="008921B8">
            <w:pPr>
              <w:pStyle w:val="Normal1"/>
              <w:spacing w:after="160" w:line="259" w:lineRule="auto"/>
              <w:rPr>
                <w:rFonts w:asciiTheme="majorHAnsi" w:hAnsiTheme="majorHAnsi"/>
                <w:b/>
              </w:rPr>
            </w:pPr>
            <w:r w:rsidRPr="00912F64">
              <w:rPr>
                <w:rFonts w:asciiTheme="majorHAnsi" w:hAnsiTheme="majorHAnsi"/>
                <w:b/>
              </w:rPr>
              <w:t>Observable:</w:t>
            </w:r>
          </w:p>
          <w:p w:rsidR="009373D1" w:rsidRPr="00912F64" w:rsidRDefault="009373D1" w:rsidP="008921B8">
            <w:pPr>
              <w:pStyle w:val="Normal1"/>
              <w:spacing w:after="160" w:line="259" w:lineRule="auto"/>
              <w:rPr>
                <w:rFonts w:asciiTheme="majorHAnsi" w:hAnsiTheme="majorHAnsi"/>
              </w:rPr>
            </w:pPr>
            <w:r w:rsidRPr="00912F64">
              <w:rPr>
                <w:rFonts w:asciiTheme="majorHAnsi" w:hAnsiTheme="majorHAnsi"/>
              </w:rPr>
              <w:lastRenderedPageBreak/>
              <w:t>Can magnets initiate movement?</w:t>
            </w:r>
          </w:p>
          <w:p w:rsidR="009373D1" w:rsidRPr="00912F64" w:rsidRDefault="009373D1" w:rsidP="008921B8">
            <w:pPr>
              <w:pStyle w:val="Normal1"/>
              <w:spacing w:after="160" w:line="259" w:lineRule="auto"/>
              <w:rPr>
                <w:rFonts w:asciiTheme="majorHAnsi" w:hAnsiTheme="majorHAnsi"/>
              </w:rPr>
            </w:pPr>
            <w:r w:rsidRPr="00912F64">
              <w:rPr>
                <w:rFonts w:asciiTheme="majorHAnsi" w:hAnsiTheme="majorHAnsi"/>
              </w:rPr>
              <w:t>If so, what types?</w:t>
            </w:r>
          </w:p>
          <w:p w:rsidR="009373D1" w:rsidRPr="00912F64" w:rsidRDefault="009373D1" w:rsidP="008921B8">
            <w:pPr>
              <w:pStyle w:val="Normal1"/>
              <w:spacing w:after="160" w:line="259" w:lineRule="auto"/>
              <w:rPr>
                <w:rFonts w:asciiTheme="majorHAnsi" w:hAnsiTheme="majorHAnsi"/>
              </w:rPr>
            </w:pPr>
            <w:r w:rsidRPr="00912F64">
              <w:rPr>
                <w:rFonts w:asciiTheme="majorHAnsi" w:hAnsiTheme="majorHAnsi"/>
              </w:rPr>
              <w:t xml:space="preserve">What happens when you hold the ends of magnets together? </w:t>
            </w:r>
          </w:p>
          <w:p w:rsidR="009373D1" w:rsidRPr="00912F64" w:rsidRDefault="009373D1" w:rsidP="008921B8">
            <w:pPr>
              <w:pStyle w:val="Normal1"/>
              <w:spacing w:after="160" w:line="259" w:lineRule="auto"/>
              <w:rPr>
                <w:rFonts w:asciiTheme="majorHAnsi" w:hAnsiTheme="majorHAnsi"/>
              </w:rPr>
            </w:pPr>
            <w:r w:rsidRPr="00912F64">
              <w:rPr>
                <w:rFonts w:asciiTheme="majorHAnsi" w:hAnsiTheme="majorHAnsi"/>
              </w:rPr>
              <w:t>What factor(s) determine(s) the strength of a permanent magnet?</w:t>
            </w:r>
          </w:p>
          <w:p w:rsidR="009373D1" w:rsidRDefault="009373D1" w:rsidP="008921B8">
            <w:pPr>
              <w:pStyle w:val="Normal1"/>
              <w:spacing w:after="160" w:line="259" w:lineRule="auto"/>
              <w:rPr>
                <w:rFonts w:asciiTheme="majorHAnsi" w:hAnsiTheme="majorHAnsi"/>
                <w:b/>
              </w:rPr>
            </w:pPr>
            <w:r w:rsidRPr="00912F64">
              <w:rPr>
                <w:rFonts w:asciiTheme="majorHAnsi" w:hAnsiTheme="majorHAnsi"/>
                <w:b/>
              </w:rPr>
              <w:t>Unobservable:</w:t>
            </w:r>
          </w:p>
          <w:p w:rsidR="009373D1" w:rsidRPr="00912F64" w:rsidRDefault="009373D1" w:rsidP="008921B8">
            <w:pPr>
              <w:pStyle w:val="Normal1"/>
              <w:spacing w:after="160" w:line="259" w:lineRule="auto"/>
              <w:rPr>
                <w:rFonts w:asciiTheme="majorHAnsi" w:hAnsiTheme="majorHAnsi"/>
              </w:rPr>
            </w:pPr>
            <w:r w:rsidRPr="00677279">
              <w:rPr>
                <w:rFonts w:asciiTheme="majorHAnsi" w:hAnsiTheme="majorHAnsi"/>
              </w:rPr>
              <w:t>Can you think of where magnets</w:t>
            </w:r>
            <w:r>
              <w:rPr>
                <w:rFonts w:asciiTheme="majorHAnsi" w:hAnsiTheme="majorHAnsi"/>
              </w:rPr>
              <w:t xml:space="preserve"> that you cannot see might interact</w:t>
            </w:r>
            <w:r w:rsidRPr="00677279">
              <w:rPr>
                <w:rFonts w:asciiTheme="majorHAnsi" w:hAnsiTheme="majorHAnsi"/>
              </w:rPr>
              <w:t xml:space="preserve"> in your daily life?</w:t>
            </w:r>
            <w:r w:rsidR="00200C10">
              <w:rPr>
                <w:rFonts w:asciiTheme="majorHAnsi" w:hAnsiTheme="majorHAnsi"/>
              </w:rPr>
              <w:t xml:space="preserve"> </w:t>
            </w:r>
            <w:r>
              <w:rPr>
                <w:rFonts w:asciiTheme="majorHAnsi" w:hAnsiTheme="majorHAnsi"/>
              </w:rPr>
              <w:t>(refrigerator doors, cabinet doors, purses, etc.)</w:t>
            </w:r>
          </w:p>
          <w:p w:rsidR="009373D1" w:rsidRDefault="009373D1" w:rsidP="008921B8">
            <w:pPr>
              <w:pStyle w:val="Normal1"/>
              <w:spacing w:after="160" w:line="259" w:lineRule="auto"/>
              <w:rPr>
                <w:rFonts w:asciiTheme="majorHAnsi" w:hAnsiTheme="majorHAnsi"/>
                <w:b/>
              </w:rPr>
            </w:pPr>
            <w:r w:rsidRPr="00912F64">
              <w:rPr>
                <w:rFonts w:asciiTheme="majorHAnsi" w:hAnsiTheme="majorHAnsi"/>
                <w:b/>
              </w:rPr>
              <w:t>Teacher Tips:</w:t>
            </w:r>
          </w:p>
          <w:p w:rsidR="009373D1" w:rsidRPr="00F359A9" w:rsidRDefault="009373D1" w:rsidP="008921B8">
            <w:pPr>
              <w:pStyle w:val="Normal1"/>
              <w:spacing w:after="160" w:line="259" w:lineRule="auto"/>
              <w:rPr>
                <w:rFonts w:asciiTheme="majorHAnsi" w:hAnsiTheme="majorHAnsi"/>
              </w:rPr>
            </w:pPr>
            <w:r w:rsidRPr="00F359A9">
              <w:rPr>
                <w:rFonts w:asciiTheme="majorHAnsi" w:hAnsiTheme="majorHAnsi"/>
              </w:rPr>
              <w:t>This task can be completed in two parts</w:t>
            </w:r>
            <w:r>
              <w:rPr>
                <w:rFonts w:asciiTheme="majorHAnsi" w:hAnsiTheme="majorHAnsi"/>
              </w:rPr>
              <w:t xml:space="preserve"> if an assortment of different magnets is unavailable per group</w:t>
            </w:r>
            <w:r w:rsidRPr="00F359A9">
              <w:rPr>
                <w:rFonts w:asciiTheme="majorHAnsi" w:hAnsiTheme="majorHAnsi"/>
              </w:rPr>
              <w:t xml:space="preserve">.  The first </w:t>
            </w:r>
            <w:r>
              <w:rPr>
                <w:rFonts w:asciiTheme="majorHAnsi" w:hAnsiTheme="majorHAnsi"/>
              </w:rPr>
              <w:t>would be an</w:t>
            </w:r>
            <w:r w:rsidRPr="00F359A9">
              <w:rPr>
                <w:rFonts w:asciiTheme="majorHAnsi" w:hAnsiTheme="majorHAnsi"/>
              </w:rPr>
              <w:t xml:space="preserve"> exploration of various types of magnets to demonstrate that there a variety and that size is not always the main factor in strength.  This can be set up as a station that kids rotate through in small groups throughout the hour of science or another time during the day.  The Inference/Evidence chart can be used.</w:t>
            </w:r>
          </w:p>
          <w:p w:rsidR="009373D1" w:rsidRDefault="009373D1" w:rsidP="008921B8">
            <w:pPr>
              <w:pStyle w:val="Normal1"/>
              <w:spacing w:after="160" w:line="259" w:lineRule="auto"/>
              <w:rPr>
                <w:rFonts w:asciiTheme="majorHAnsi" w:hAnsiTheme="majorHAnsi"/>
              </w:rPr>
            </w:pPr>
            <w:r>
              <w:rPr>
                <w:rFonts w:asciiTheme="majorHAnsi" w:hAnsiTheme="majorHAnsi"/>
              </w:rPr>
              <w:t>The second part is looking at strengths of magnets while compiling data to be placed in either a bar or line graph.</w:t>
            </w:r>
          </w:p>
          <w:p w:rsidR="009373D1" w:rsidRDefault="009373D1" w:rsidP="008921B8">
            <w:pPr>
              <w:pStyle w:val="Normal1"/>
              <w:spacing w:after="160" w:line="259" w:lineRule="auto"/>
              <w:rPr>
                <w:rFonts w:asciiTheme="majorHAnsi" w:hAnsiTheme="majorHAnsi"/>
              </w:rPr>
            </w:pPr>
            <w:r>
              <w:rPr>
                <w:rFonts w:asciiTheme="majorHAnsi" w:hAnsiTheme="majorHAnsi"/>
              </w:rPr>
              <w:t xml:space="preserve">While students are conducting the activity, the teacher circulates among the various groups to find good examples for sharing.  </w:t>
            </w:r>
          </w:p>
          <w:p w:rsidR="009373D1" w:rsidRDefault="009373D1" w:rsidP="008921B8">
            <w:pPr>
              <w:pStyle w:val="Normal1"/>
              <w:spacing w:after="160" w:line="259" w:lineRule="auto"/>
              <w:rPr>
                <w:rFonts w:asciiTheme="majorHAnsi" w:hAnsiTheme="majorHAnsi"/>
              </w:rPr>
            </w:pPr>
            <w:r>
              <w:rPr>
                <w:rFonts w:asciiTheme="majorHAnsi" w:hAnsiTheme="majorHAnsi"/>
              </w:rPr>
              <w:t>Kids may be choosing different ways to solve the same problem.  There is no one answer.  Be careful not to tell students what to do. Let them grapple with it as a group.  If they say, “I don’t know.”  Respond with, “If you did know</w:t>
            </w:r>
            <w:del w:id="16" w:author="Arnold, Lynn M." w:date="2015-06-22T07:08:00Z">
              <w:r>
                <w:rPr>
                  <w:rFonts w:asciiTheme="majorHAnsi" w:hAnsiTheme="majorHAnsi"/>
                </w:rPr>
                <w:delText>,</w:delText>
              </w:r>
            </w:del>
            <w:r>
              <w:rPr>
                <w:rFonts w:asciiTheme="majorHAnsi" w:hAnsiTheme="majorHAnsi"/>
              </w:rPr>
              <w:t xml:space="preserve"> then what would you do?”</w:t>
            </w:r>
          </w:p>
          <w:p w:rsidR="009373D1" w:rsidRPr="00912F64" w:rsidRDefault="009373D1" w:rsidP="008921B8">
            <w:pPr>
              <w:pStyle w:val="Normal1"/>
              <w:spacing w:after="160" w:line="259" w:lineRule="auto"/>
              <w:rPr>
                <w:rFonts w:asciiTheme="majorHAnsi" w:hAnsiTheme="majorHAnsi"/>
              </w:rPr>
            </w:pPr>
            <w:r w:rsidRPr="00912F64">
              <w:rPr>
                <w:rFonts w:asciiTheme="majorHAnsi" w:hAnsiTheme="majorHAnsi"/>
              </w:rPr>
              <w:t>If you have a magnetic white board you can use permanent magnets to hold up instructions, time sheets, sample charts, etc. and see if students make any connections.</w:t>
            </w:r>
          </w:p>
          <w:p w:rsidR="009373D1" w:rsidRDefault="009373D1" w:rsidP="008921B8">
            <w:pPr>
              <w:pStyle w:val="Normal1"/>
              <w:spacing w:after="160" w:line="259" w:lineRule="auto"/>
              <w:rPr>
                <w:rFonts w:asciiTheme="majorHAnsi" w:hAnsiTheme="majorHAnsi"/>
              </w:rPr>
            </w:pPr>
            <w:r>
              <w:rPr>
                <w:rFonts w:asciiTheme="majorHAnsi" w:hAnsiTheme="majorHAnsi"/>
              </w:rPr>
              <w:t>Students will be given materials and asked to design a fair test for magnetic strength using the materials.  (Teacher Background: p. 8 has an example in link below</w:t>
            </w:r>
            <w:r w:rsidR="00E01A1E">
              <w:rPr>
                <w:rFonts w:asciiTheme="majorHAnsi" w:hAnsiTheme="majorHAnsi"/>
              </w:rPr>
              <w:t>)</w:t>
            </w:r>
          </w:p>
          <w:p w:rsidR="009373D1" w:rsidRDefault="009373D1" w:rsidP="008921B8">
            <w:pPr>
              <w:pStyle w:val="Normal1"/>
              <w:spacing w:after="160" w:line="259" w:lineRule="auto"/>
              <w:rPr>
                <w:rFonts w:asciiTheme="majorHAnsi" w:hAnsiTheme="majorHAnsi"/>
              </w:rPr>
            </w:pPr>
            <w:r>
              <w:rPr>
                <w:rFonts w:asciiTheme="majorHAnsi" w:hAnsiTheme="majorHAnsi"/>
              </w:rPr>
              <w:fldChar w:fldCharType="begin"/>
            </w:r>
            <w:r>
              <w:rPr>
                <w:rFonts w:asciiTheme="majorHAnsi" w:hAnsiTheme="majorHAnsi"/>
              </w:rPr>
              <w:instrText xml:space="preserve"> HYPERLINK "</w:instrText>
            </w:r>
            <w:r w:rsidRPr="000B6D26">
              <w:rPr>
                <w:rFonts w:asciiTheme="majorHAnsi" w:hAnsiTheme="majorHAnsi"/>
              </w:rPr>
              <w:instrText>https://books.google.com/books?id=B0QrAAAAYAAJ&amp;pg=PA15&amp;source=gbs_selected_pages&amp;cad=2#v=onepage&amp;q&amp;f=false</w:instrText>
            </w:r>
            <w:r>
              <w:rPr>
                <w:rFonts w:asciiTheme="majorHAnsi" w:hAnsiTheme="majorHAnsi"/>
              </w:rPr>
              <w:instrText xml:space="preserve">" </w:instrText>
            </w:r>
            <w:r>
              <w:rPr>
                <w:rFonts w:asciiTheme="majorHAnsi" w:hAnsiTheme="majorHAnsi"/>
              </w:rPr>
              <w:fldChar w:fldCharType="separate"/>
            </w:r>
            <w:r w:rsidRPr="005B536F">
              <w:rPr>
                <w:rStyle w:val="Hyperlink"/>
                <w:rFonts w:asciiTheme="majorHAnsi" w:hAnsiTheme="majorHAnsi"/>
              </w:rPr>
              <w:t>https://books.google.com/books?id=B0QrAAAAYAAJ&amp;pg=PA15&amp;source=gbs_selected_pages&amp;cad=2#v=onepage&amp;q&amp;f=false</w:t>
            </w:r>
            <w:r>
              <w:rPr>
                <w:rFonts w:asciiTheme="majorHAnsi" w:hAnsiTheme="majorHAnsi"/>
              </w:rPr>
              <w:fldChar w:fldCharType="end"/>
            </w:r>
          </w:p>
          <w:p w:rsidR="009373D1" w:rsidRPr="00912F64" w:rsidRDefault="009373D1" w:rsidP="008921B8">
            <w:pPr>
              <w:pStyle w:val="Normal1"/>
              <w:spacing w:after="160" w:line="259" w:lineRule="auto"/>
              <w:rPr>
                <w:rFonts w:asciiTheme="majorHAnsi" w:hAnsiTheme="majorHAnsi"/>
              </w:rPr>
            </w:pPr>
            <w:r w:rsidRPr="00912F64">
              <w:rPr>
                <w:rFonts w:asciiTheme="majorHAnsi" w:hAnsiTheme="majorHAnsi"/>
              </w:rPr>
              <w:t>Extension:</w:t>
            </w:r>
          </w:p>
        </w:tc>
      </w:tr>
      <w:tr w:rsidR="009373D1" w:rsidRPr="00912F64" w:rsidTr="008921B8">
        <w:tblPrEx>
          <w:tblW w:w="934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ExChange w:id="17" w:author="Arnold, Lynn M." w:date="2015-06-22T07:08:00Z">
            <w:tblPrEx>
              <w:tblW w:w="934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Ex>
          </w:tblPrExChange>
        </w:tblPrEx>
        <w:trPr>
          <w:trHeight w:val="220"/>
          <w:trPrChange w:id="18" w:author="Arnold, Lynn M." w:date="2015-06-22T07:08:00Z">
            <w:trPr>
              <w:gridBefore w:val="1"/>
              <w:trHeight w:val="220"/>
            </w:trPr>
          </w:trPrChange>
        </w:trPr>
        <w:tc>
          <w:tcPr>
            <w:tcW w:w="9345" w:type="dxa"/>
            <w:gridSpan w:val="2"/>
            <w:shd w:val="clear" w:color="auto" w:fill="F6B26B"/>
            <w:tcPrChange w:id="19" w:author="Arnold, Lynn M." w:date="2015-06-22T07:08:00Z">
              <w:tcPr>
                <w:tcW w:w="9345" w:type="dxa"/>
                <w:gridSpan w:val="4"/>
                <w:shd w:val="clear" w:color="auto" w:fill="F6B26B"/>
              </w:tcPr>
            </w:tcPrChange>
          </w:tcPr>
          <w:p w:rsidR="009373D1" w:rsidRPr="00912F64" w:rsidRDefault="009373D1" w:rsidP="008921B8">
            <w:pPr>
              <w:pStyle w:val="Normal1"/>
              <w:jc w:val="center"/>
              <w:rPr>
                <w:rFonts w:asciiTheme="majorHAnsi" w:hAnsiTheme="majorHAnsi"/>
              </w:rPr>
            </w:pPr>
            <w:r w:rsidRPr="00912F64">
              <w:rPr>
                <w:rFonts w:asciiTheme="majorHAnsi" w:hAnsiTheme="majorHAnsi"/>
              </w:rPr>
              <w:lastRenderedPageBreak/>
              <w:t>Summarize (Time =)</w:t>
            </w:r>
          </w:p>
        </w:tc>
      </w:tr>
      <w:tr w:rsidR="009373D1" w:rsidRPr="00912F64" w:rsidTr="008921B8">
        <w:tblPrEx>
          <w:tblW w:w="934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ExChange w:id="20" w:author="Arnold, Lynn M." w:date="2015-06-22T07:08:00Z">
            <w:tblPrEx>
              <w:tblW w:w="934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Ex>
          </w:tblPrExChange>
        </w:tblPrEx>
        <w:trPr>
          <w:trPrChange w:id="21" w:author="Arnold, Lynn M." w:date="2015-06-22T07:08:00Z">
            <w:trPr>
              <w:gridBefore w:val="1"/>
            </w:trPr>
          </w:trPrChange>
        </w:trPr>
        <w:tc>
          <w:tcPr>
            <w:tcW w:w="1515" w:type="dxa"/>
            <w:shd w:val="clear" w:color="auto" w:fill="DEEBF6"/>
            <w:tcPrChange w:id="22" w:author="Arnold, Lynn M." w:date="2015-06-22T07:08:00Z">
              <w:tcPr>
                <w:tcW w:w="1515" w:type="dxa"/>
                <w:gridSpan w:val="2"/>
                <w:shd w:val="clear" w:color="auto" w:fill="DEEBF6"/>
              </w:tcPr>
            </w:tcPrChange>
          </w:tcPr>
          <w:p w:rsidR="009373D1" w:rsidRPr="00912F64" w:rsidRDefault="009373D1" w:rsidP="008921B8">
            <w:pPr>
              <w:pStyle w:val="Normal1"/>
              <w:rPr>
                <w:rFonts w:asciiTheme="majorHAnsi" w:hAnsiTheme="majorHAnsi"/>
              </w:rPr>
            </w:pPr>
            <w:r w:rsidRPr="00912F64">
              <w:rPr>
                <w:rFonts w:asciiTheme="majorHAnsi" w:hAnsiTheme="majorHAnsi"/>
              </w:rPr>
              <w:t>Communicate</w:t>
            </w:r>
          </w:p>
        </w:tc>
        <w:tc>
          <w:tcPr>
            <w:tcW w:w="7830" w:type="dxa"/>
            <w:tcPrChange w:id="23" w:author="Arnold, Lynn M." w:date="2015-06-22T07:08:00Z">
              <w:tcPr>
                <w:tcW w:w="7830" w:type="dxa"/>
                <w:gridSpan w:val="2"/>
              </w:tcPr>
            </w:tcPrChange>
          </w:tcPr>
          <w:p w:rsidR="009373D1" w:rsidRDefault="009373D1" w:rsidP="008921B8">
            <w:pPr>
              <w:pStyle w:val="Normal1"/>
              <w:rPr>
                <w:rFonts w:asciiTheme="majorHAnsi" w:hAnsiTheme="majorHAnsi"/>
              </w:rPr>
            </w:pPr>
            <w:r>
              <w:rPr>
                <w:rFonts w:asciiTheme="majorHAnsi" w:hAnsiTheme="majorHAnsi"/>
              </w:rPr>
              <w:t>Discuss as group what was discovered during the activities.  Solicit responses from all groups.  If one group starts to develop a concept, lead with the question:  Who can build upon Group X’s thinking?</w:t>
            </w:r>
          </w:p>
          <w:p w:rsidR="00132674" w:rsidRDefault="00132674" w:rsidP="008921B8">
            <w:pPr>
              <w:pStyle w:val="Normal1"/>
              <w:rPr>
                <w:rFonts w:asciiTheme="majorHAnsi" w:hAnsiTheme="majorHAnsi"/>
              </w:rPr>
            </w:pPr>
          </w:p>
          <w:p w:rsidR="00132674" w:rsidRDefault="009373D1" w:rsidP="008921B8">
            <w:pPr>
              <w:pStyle w:val="Normal1"/>
              <w:rPr>
                <w:rFonts w:asciiTheme="majorHAnsi" w:hAnsiTheme="majorHAnsi"/>
              </w:rPr>
            </w:pPr>
            <w:r>
              <w:rPr>
                <w:rFonts w:asciiTheme="majorHAnsi" w:hAnsiTheme="majorHAnsi"/>
              </w:rPr>
              <w:t xml:space="preserve">Remind students that if they disagree with a group’s point, they have to use respectful language. Teach them to use the stem:  I disagree with you because____________.  Be sure to support your claim with evidence from your experiment. </w:t>
            </w:r>
          </w:p>
          <w:p w:rsidR="00132674" w:rsidRDefault="00132674" w:rsidP="008921B8">
            <w:pPr>
              <w:pStyle w:val="Normal1"/>
              <w:rPr>
                <w:rFonts w:asciiTheme="majorHAnsi" w:hAnsiTheme="majorHAnsi"/>
              </w:rPr>
            </w:pPr>
          </w:p>
          <w:p w:rsidR="009373D1" w:rsidRDefault="009373D1" w:rsidP="008921B8">
            <w:pPr>
              <w:pStyle w:val="Normal1"/>
              <w:rPr>
                <w:rFonts w:asciiTheme="majorHAnsi" w:hAnsiTheme="majorHAnsi"/>
              </w:rPr>
            </w:pPr>
            <w:r>
              <w:rPr>
                <w:rFonts w:asciiTheme="majorHAnsi" w:hAnsiTheme="majorHAnsi"/>
              </w:rPr>
              <w:t xml:space="preserve"> If something you noted while circling the room was not covered, solicit that group to share.  Alternatively, you can give post it’s to kids while you are circulating in the room for them to share later.</w:t>
            </w:r>
          </w:p>
          <w:p w:rsidR="009373D1" w:rsidRPr="00912F64" w:rsidRDefault="009373D1" w:rsidP="008921B8">
            <w:pPr>
              <w:pStyle w:val="Normal1"/>
              <w:rPr>
                <w:rFonts w:asciiTheme="majorHAnsi" w:hAnsiTheme="majorHAnsi"/>
              </w:rPr>
            </w:pPr>
          </w:p>
          <w:p w:rsidR="009373D1" w:rsidRPr="00912F64" w:rsidRDefault="009373D1" w:rsidP="008921B8">
            <w:pPr>
              <w:pStyle w:val="Normal1"/>
              <w:rPr>
                <w:rFonts w:asciiTheme="majorHAnsi" w:hAnsiTheme="majorHAnsi"/>
              </w:rPr>
            </w:pPr>
            <w:bookmarkStart w:id="24" w:name="h.gjdgxs" w:colFirst="0" w:colLast="0"/>
            <w:bookmarkEnd w:id="24"/>
          </w:p>
        </w:tc>
      </w:tr>
      <w:tr w:rsidR="009373D1" w:rsidRPr="00912F64" w:rsidTr="008921B8">
        <w:tblPrEx>
          <w:tblW w:w="934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ExChange w:id="25" w:author="Arnold, Lynn M." w:date="2015-06-22T07:08:00Z">
            <w:tblPrEx>
              <w:tblW w:w="934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Ex>
          </w:tblPrExChange>
        </w:tblPrEx>
        <w:trPr>
          <w:trPrChange w:id="26" w:author="Arnold, Lynn M." w:date="2015-06-22T07:08:00Z">
            <w:trPr>
              <w:gridBefore w:val="1"/>
            </w:trPr>
          </w:trPrChange>
        </w:trPr>
        <w:tc>
          <w:tcPr>
            <w:tcW w:w="1515" w:type="dxa"/>
            <w:shd w:val="clear" w:color="auto" w:fill="DEEBF6"/>
            <w:tcPrChange w:id="27" w:author="Arnold, Lynn M." w:date="2015-06-22T07:08:00Z">
              <w:tcPr>
                <w:tcW w:w="1515" w:type="dxa"/>
                <w:gridSpan w:val="2"/>
                <w:shd w:val="clear" w:color="auto" w:fill="DEEBF6"/>
              </w:tcPr>
            </w:tcPrChange>
          </w:tcPr>
          <w:p w:rsidR="009373D1" w:rsidRPr="00912F64" w:rsidRDefault="009373D1" w:rsidP="008921B8">
            <w:pPr>
              <w:pStyle w:val="Normal1"/>
              <w:rPr>
                <w:rFonts w:asciiTheme="majorHAnsi" w:hAnsiTheme="majorHAnsi"/>
              </w:rPr>
            </w:pPr>
            <w:r w:rsidRPr="00912F64">
              <w:rPr>
                <w:rFonts w:asciiTheme="majorHAnsi" w:hAnsiTheme="majorHAnsi"/>
              </w:rPr>
              <w:t>Terminology and Concepts to Solidify</w:t>
            </w:r>
          </w:p>
        </w:tc>
        <w:tc>
          <w:tcPr>
            <w:tcW w:w="7830" w:type="dxa"/>
            <w:tcPrChange w:id="28" w:author="Arnold, Lynn M." w:date="2015-06-22T07:08:00Z">
              <w:tcPr>
                <w:tcW w:w="7830" w:type="dxa"/>
                <w:gridSpan w:val="2"/>
              </w:tcPr>
            </w:tcPrChange>
          </w:tcPr>
          <w:p w:rsidR="00604963" w:rsidRDefault="00604963" w:rsidP="00604963">
            <w:pPr>
              <w:pStyle w:val="Normal1"/>
              <w:rPr>
                <w:rFonts w:asciiTheme="majorHAnsi" w:hAnsiTheme="majorHAnsi"/>
              </w:rPr>
            </w:pPr>
            <w:r>
              <w:rPr>
                <w:rFonts w:asciiTheme="majorHAnsi" w:hAnsiTheme="majorHAnsi"/>
              </w:rPr>
              <w:t>Vocabulary:</w:t>
            </w:r>
          </w:p>
          <w:p w:rsidR="00604963" w:rsidRDefault="009373D1" w:rsidP="00604963">
            <w:pPr>
              <w:pStyle w:val="Normal1"/>
              <w:numPr>
                <w:ilvl w:val="0"/>
                <w:numId w:val="6"/>
              </w:numPr>
              <w:rPr>
                <w:rFonts w:asciiTheme="majorHAnsi" w:hAnsiTheme="majorHAnsi"/>
              </w:rPr>
            </w:pPr>
            <w:r w:rsidRPr="00912F64">
              <w:rPr>
                <w:rFonts w:asciiTheme="majorHAnsi" w:hAnsiTheme="majorHAnsi"/>
              </w:rPr>
              <w:t>Permanent magnet</w:t>
            </w:r>
            <w:r w:rsidR="00604963">
              <w:rPr>
                <w:rFonts w:asciiTheme="majorHAnsi" w:hAnsiTheme="majorHAnsi"/>
              </w:rPr>
              <w:t>- a magnet that always has a magnetic force and attracts certain types of metals.</w:t>
            </w:r>
          </w:p>
          <w:p w:rsidR="00604963" w:rsidRDefault="00604963" w:rsidP="00604963">
            <w:pPr>
              <w:pStyle w:val="Normal1"/>
              <w:numPr>
                <w:ilvl w:val="0"/>
                <w:numId w:val="6"/>
              </w:numPr>
              <w:rPr>
                <w:rFonts w:asciiTheme="majorHAnsi" w:hAnsiTheme="majorHAnsi"/>
              </w:rPr>
            </w:pPr>
            <w:r>
              <w:rPr>
                <w:rFonts w:asciiTheme="majorHAnsi" w:hAnsiTheme="majorHAnsi"/>
              </w:rPr>
              <w:t>Repel- push away.</w:t>
            </w:r>
          </w:p>
          <w:p w:rsidR="00604963" w:rsidRDefault="00604963" w:rsidP="00604963">
            <w:pPr>
              <w:pStyle w:val="Normal1"/>
              <w:numPr>
                <w:ilvl w:val="0"/>
                <w:numId w:val="6"/>
              </w:numPr>
              <w:rPr>
                <w:rFonts w:asciiTheme="majorHAnsi" w:hAnsiTheme="majorHAnsi"/>
              </w:rPr>
            </w:pPr>
            <w:r w:rsidRPr="00912F64">
              <w:rPr>
                <w:rFonts w:asciiTheme="majorHAnsi" w:hAnsiTheme="majorHAnsi"/>
              </w:rPr>
              <w:t>A</w:t>
            </w:r>
            <w:r w:rsidR="009373D1" w:rsidRPr="00912F64">
              <w:rPr>
                <w:rFonts w:asciiTheme="majorHAnsi" w:hAnsiTheme="majorHAnsi"/>
              </w:rPr>
              <w:t>ttract</w:t>
            </w:r>
            <w:r>
              <w:rPr>
                <w:rFonts w:asciiTheme="majorHAnsi" w:hAnsiTheme="majorHAnsi"/>
              </w:rPr>
              <w:t>- pull towards</w:t>
            </w:r>
          </w:p>
          <w:p w:rsidR="009373D1" w:rsidRDefault="00604963" w:rsidP="00604963">
            <w:pPr>
              <w:pStyle w:val="Normal1"/>
              <w:numPr>
                <w:ilvl w:val="0"/>
                <w:numId w:val="6"/>
              </w:numPr>
              <w:rPr>
                <w:rFonts w:asciiTheme="majorHAnsi" w:hAnsiTheme="majorHAnsi"/>
              </w:rPr>
            </w:pPr>
            <w:r>
              <w:rPr>
                <w:rFonts w:asciiTheme="majorHAnsi" w:hAnsiTheme="majorHAnsi"/>
              </w:rPr>
              <w:t>Poles-ends of magnets</w:t>
            </w:r>
          </w:p>
          <w:p w:rsidR="00604963" w:rsidRPr="00912F64" w:rsidRDefault="00604963" w:rsidP="008921B8">
            <w:pPr>
              <w:pStyle w:val="Normal1"/>
              <w:rPr>
                <w:rFonts w:asciiTheme="majorHAnsi" w:hAnsiTheme="majorHAnsi"/>
              </w:rPr>
            </w:pPr>
          </w:p>
          <w:p w:rsidR="00604963" w:rsidRDefault="009373D1" w:rsidP="008921B8">
            <w:pPr>
              <w:pStyle w:val="Normal1"/>
              <w:rPr>
                <w:rFonts w:asciiTheme="majorHAnsi" w:hAnsiTheme="majorHAnsi"/>
              </w:rPr>
            </w:pPr>
            <w:r w:rsidRPr="00912F64">
              <w:rPr>
                <w:rFonts w:asciiTheme="majorHAnsi" w:hAnsiTheme="majorHAnsi"/>
              </w:rPr>
              <w:t>Concepts</w:t>
            </w:r>
            <w:r w:rsidR="00604963">
              <w:rPr>
                <w:rFonts w:asciiTheme="majorHAnsi" w:hAnsiTheme="majorHAnsi"/>
              </w:rPr>
              <w:t>:</w:t>
            </w:r>
            <w:r w:rsidRPr="00912F64">
              <w:rPr>
                <w:rFonts w:asciiTheme="majorHAnsi" w:hAnsiTheme="majorHAnsi"/>
              </w:rPr>
              <w:t xml:space="preserve"> </w:t>
            </w:r>
          </w:p>
          <w:p w:rsidR="009373D1" w:rsidRDefault="00604963" w:rsidP="00604963">
            <w:pPr>
              <w:pStyle w:val="Normal1"/>
              <w:numPr>
                <w:ilvl w:val="0"/>
                <w:numId w:val="5"/>
              </w:numPr>
              <w:rPr>
                <w:rFonts w:asciiTheme="majorHAnsi" w:hAnsiTheme="majorHAnsi"/>
              </w:rPr>
            </w:pPr>
            <w:r>
              <w:rPr>
                <w:rFonts w:asciiTheme="majorHAnsi" w:hAnsiTheme="majorHAnsi"/>
              </w:rPr>
              <w:t>When dealing with</w:t>
            </w:r>
            <w:r w:rsidR="009373D1" w:rsidRPr="00912F64">
              <w:rPr>
                <w:rFonts w:asciiTheme="majorHAnsi" w:hAnsiTheme="majorHAnsi"/>
              </w:rPr>
              <w:t xml:space="preserve"> magnets the material the magnet is made out of may be more important than the size.</w:t>
            </w:r>
          </w:p>
          <w:p w:rsidR="00604963" w:rsidRPr="00912F64" w:rsidRDefault="00604963" w:rsidP="008921B8">
            <w:pPr>
              <w:pStyle w:val="Normal1"/>
              <w:rPr>
                <w:rFonts w:asciiTheme="majorHAnsi" w:hAnsiTheme="majorHAnsi"/>
              </w:rPr>
            </w:pPr>
          </w:p>
          <w:p w:rsidR="00604963" w:rsidRDefault="009373D1" w:rsidP="008921B8">
            <w:pPr>
              <w:pStyle w:val="Normal1"/>
              <w:numPr>
                <w:ilvl w:val="0"/>
                <w:numId w:val="5"/>
              </w:numPr>
              <w:rPr>
                <w:rFonts w:asciiTheme="majorHAnsi" w:hAnsiTheme="majorHAnsi"/>
              </w:rPr>
            </w:pPr>
            <w:r w:rsidRPr="00912F64">
              <w:rPr>
                <w:rFonts w:asciiTheme="majorHAnsi" w:hAnsiTheme="majorHAnsi"/>
              </w:rPr>
              <w:t>Opposites attract:  north pole is attracted to the south pole of another magnet.</w:t>
            </w:r>
          </w:p>
          <w:p w:rsidR="00604963" w:rsidRDefault="00604963" w:rsidP="00604963">
            <w:pPr>
              <w:pStyle w:val="ListParagraph"/>
              <w:rPr>
                <w:rFonts w:asciiTheme="majorHAnsi" w:hAnsiTheme="majorHAnsi"/>
              </w:rPr>
            </w:pPr>
          </w:p>
          <w:p w:rsidR="00604963" w:rsidRDefault="009373D1" w:rsidP="008921B8">
            <w:pPr>
              <w:pStyle w:val="Normal1"/>
              <w:numPr>
                <w:ilvl w:val="0"/>
                <w:numId w:val="5"/>
              </w:numPr>
              <w:rPr>
                <w:rFonts w:asciiTheme="majorHAnsi" w:hAnsiTheme="majorHAnsi"/>
              </w:rPr>
            </w:pPr>
            <w:r w:rsidRPr="00604963">
              <w:rPr>
                <w:rFonts w:asciiTheme="majorHAnsi" w:hAnsiTheme="majorHAnsi"/>
              </w:rPr>
              <w:t>Permanent magnets attract metals containing iron, nickel, and cobalt.</w:t>
            </w:r>
          </w:p>
          <w:p w:rsidR="00604963" w:rsidRDefault="00604963" w:rsidP="00604963">
            <w:pPr>
              <w:pStyle w:val="ListParagraph"/>
              <w:rPr>
                <w:rFonts w:asciiTheme="majorHAnsi" w:hAnsiTheme="majorHAnsi"/>
              </w:rPr>
            </w:pPr>
          </w:p>
          <w:p w:rsidR="009373D1" w:rsidRPr="00604963" w:rsidRDefault="009373D1" w:rsidP="008921B8">
            <w:pPr>
              <w:pStyle w:val="Normal1"/>
              <w:numPr>
                <w:ilvl w:val="0"/>
                <w:numId w:val="5"/>
              </w:numPr>
              <w:rPr>
                <w:rFonts w:asciiTheme="majorHAnsi" w:hAnsiTheme="majorHAnsi"/>
              </w:rPr>
            </w:pPr>
            <w:r w:rsidRPr="00604963">
              <w:rPr>
                <w:rFonts w:asciiTheme="majorHAnsi" w:hAnsiTheme="majorHAnsi"/>
              </w:rPr>
              <w:t>Permanent magnets may be stronger if they are larger, they are made of rare earth materials, or there are more.</w:t>
            </w:r>
          </w:p>
          <w:p w:rsidR="009373D1" w:rsidRDefault="009373D1" w:rsidP="009373D1">
            <w:pPr>
              <w:pStyle w:val="Normal1"/>
              <w:spacing w:after="160" w:line="259" w:lineRule="auto"/>
              <w:rPr>
                <w:rFonts w:asciiTheme="majorHAnsi" w:hAnsiTheme="majorHAnsi"/>
              </w:rPr>
            </w:pPr>
            <w:r w:rsidRPr="00912F64">
              <w:rPr>
                <w:rFonts w:asciiTheme="majorHAnsi" w:hAnsiTheme="majorHAnsi"/>
              </w:rPr>
              <w:t>Permanent magnets may at</w:t>
            </w:r>
            <w:r>
              <w:rPr>
                <w:rFonts w:asciiTheme="majorHAnsi" w:hAnsiTheme="majorHAnsi"/>
              </w:rPr>
              <w:t>tract objects through other mat</w:t>
            </w:r>
            <w:r w:rsidRPr="00912F64">
              <w:rPr>
                <w:rFonts w:asciiTheme="majorHAnsi" w:hAnsiTheme="majorHAnsi"/>
              </w:rPr>
              <w:t>er</w:t>
            </w:r>
            <w:r>
              <w:rPr>
                <w:rFonts w:asciiTheme="majorHAnsi" w:hAnsiTheme="majorHAnsi"/>
              </w:rPr>
              <w:t>i</w:t>
            </w:r>
            <w:r w:rsidRPr="00912F64">
              <w:rPr>
                <w:rFonts w:asciiTheme="majorHAnsi" w:hAnsiTheme="majorHAnsi"/>
              </w:rPr>
              <w:t xml:space="preserve">als (tongue depressor, paper, etc.)  </w:t>
            </w:r>
          </w:p>
          <w:p w:rsidR="00067BE7" w:rsidRPr="00912F64" w:rsidRDefault="00067BE7" w:rsidP="009373D1">
            <w:pPr>
              <w:pStyle w:val="Normal1"/>
              <w:spacing w:after="160" w:line="259" w:lineRule="auto"/>
              <w:rPr>
                <w:rFonts w:asciiTheme="majorHAnsi" w:hAnsiTheme="majorHAnsi"/>
              </w:rPr>
            </w:pPr>
            <w:r>
              <w:rPr>
                <w:rFonts w:asciiTheme="majorHAnsi" w:hAnsiTheme="majorHAnsi"/>
              </w:rPr>
              <w:t>The material a magnet is made of is more important than the size when it comes to magnetic strength.</w:t>
            </w:r>
          </w:p>
        </w:tc>
      </w:tr>
      <w:tr w:rsidR="009373D1" w:rsidRPr="00912F64" w:rsidTr="008921B8">
        <w:tblPrEx>
          <w:tblW w:w="934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ExChange w:id="29" w:author="Arnold, Lynn M." w:date="2015-06-22T07:08:00Z">
            <w:tblPrEx>
              <w:tblW w:w="934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Ex>
          </w:tblPrExChange>
        </w:tblPrEx>
        <w:trPr>
          <w:trPrChange w:id="30" w:author="Arnold, Lynn M." w:date="2015-06-22T07:08:00Z">
            <w:trPr>
              <w:gridBefore w:val="1"/>
            </w:trPr>
          </w:trPrChange>
        </w:trPr>
        <w:tc>
          <w:tcPr>
            <w:tcW w:w="1515" w:type="dxa"/>
            <w:shd w:val="clear" w:color="auto" w:fill="DEEBF6"/>
            <w:tcPrChange w:id="31" w:author="Arnold, Lynn M." w:date="2015-06-22T07:08:00Z">
              <w:tcPr>
                <w:tcW w:w="1515" w:type="dxa"/>
                <w:gridSpan w:val="2"/>
                <w:shd w:val="clear" w:color="auto" w:fill="DEEBF6"/>
              </w:tcPr>
            </w:tcPrChange>
          </w:tcPr>
          <w:p w:rsidR="009373D1" w:rsidRPr="00912F64" w:rsidRDefault="009373D1" w:rsidP="008921B8">
            <w:pPr>
              <w:pStyle w:val="Normal1"/>
              <w:rPr>
                <w:rFonts w:asciiTheme="majorHAnsi" w:hAnsiTheme="majorHAnsi"/>
              </w:rPr>
            </w:pPr>
            <w:r w:rsidRPr="00912F64">
              <w:rPr>
                <w:rFonts w:asciiTheme="majorHAnsi" w:hAnsiTheme="majorHAnsi"/>
              </w:rPr>
              <w:lastRenderedPageBreak/>
              <w:t>Connection</w:t>
            </w:r>
          </w:p>
          <w:p w:rsidR="009373D1" w:rsidRPr="00912F64" w:rsidRDefault="009373D1" w:rsidP="008921B8">
            <w:pPr>
              <w:pStyle w:val="Normal1"/>
              <w:rPr>
                <w:rFonts w:asciiTheme="majorHAnsi" w:hAnsiTheme="majorHAnsi"/>
              </w:rPr>
            </w:pPr>
            <w:r w:rsidRPr="00912F64">
              <w:rPr>
                <w:rFonts w:asciiTheme="majorHAnsi" w:hAnsiTheme="majorHAnsi"/>
              </w:rPr>
              <w:t>to Big Ideas (Phenomena)</w:t>
            </w:r>
          </w:p>
        </w:tc>
        <w:tc>
          <w:tcPr>
            <w:tcW w:w="7830" w:type="dxa"/>
            <w:tcPrChange w:id="32" w:author="Arnold, Lynn M." w:date="2015-06-22T07:08:00Z">
              <w:tcPr>
                <w:tcW w:w="7830" w:type="dxa"/>
                <w:gridSpan w:val="2"/>
              </w:tcPr>
            </w:tcPrChange>
          </w:tcPr>
          <w:p w:rsidR="009373D1" w:rsidRDefault="009373D1" w:rsidP="008921B8">
            <w:pPr>
              <w:pStyle w:val="Normal1"/>
              <w:rPr>
                <w:del w:id="33" w:author="Arnold, Lynn M." w:date="2015-06-22T07:08:00Z"/>
                <w:rFonts w:asciiTheme="majorHAnsi" w:hAnsiTheme="majorHAnsi"/>
              </w:rPr>
            </w:pPr>
            <w:r>
              <w:rPr>
                <w:rFonts w:asciiTheme="majorHAnsi" w:hAnsiTheme="majorHAnsi"/>
              </w:rPr>
              <w:t>Magnets can be used to attract</w:t>
            </w:r>
            <w:ins w:id="34" w:author="Arnold, Lynn M." w:date="2015-06-22T07:08:00Z">
              <w:r>
                <w:rPr>
                  <w:rFonts w:asciiTheme="majorHAnsi" w:hAnsiTheme="majorHAnsi"/>
                </w:rPr>
                <w:t xml:space="preserve"> </w:t>
              </w:r>
            </w:ins>
            <w:r>
              <w:rPr>
                <w:rFonts w:asciiTheme="majorHAnsi" w:hAnsiTheme="majorHAnsi"/>
              </w:rPr>
              <w:t>and/or repel, hold, or move object</w:t>
            </w:r>
            <w:r w:rsidR="00F924A0">
              <w:rPr>
                <w:rFonts w:asciiTheme="majorHAnsi" w:hAnsiTheme="majorHAnsi"/>
              </w:rPr>
              <w:t>s.</w:t>
            </w:r>
          </w:p>
          <w:p w:rsidR="009373D1" w:rsidRPr="00912F64" w:rsidRDefault="009373D1" w:rsidP="008921B8">
            <w:pPr>
              <w:pStyle w:val="Normal1"/>
              <w:rPr>
                <w:rFonts w:asciiTheme="majorHAnsi" w:hAnsiTheme="majorHAnsi"/>
              </w:rPr>
            </w:pPr>
            <w:r>
              <w:rPr>
                <w:rFonts w:asciiTheme="majorHAnsi" w:hAnsiTheme="majorHAnsi"/>
              </w:rPr>
              <w:t>This will relate to the motor concept of the anchoring event.</w:t>
            </w:r>
          </w:p>
        </w:tc>
      </w:tr>
      <w:tr w:rsidR="009373D1" w:rsidRPr="00912F64" w:rsidTr="008921B8">
        <w:tblPrEx>
          <w:tblW w:w="934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ExChange w:id="35" w:author="Arnold, Lynn M." w:date="2015-06-22T07:08:00Z">
            <w:tblPrEx>
              <w:tblW w:w="934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Ex>
          </w:tblPrExChange>
        </w:tblPrEx>
        <w:trPr>
          <w:trPrChange w:id="36" w:author="Arnold, Lynn M." w:date="2015-06-22T07:08:00Z">
            <w:trPr>
              <w:gridBefore w:val="1"/>
            </w:trPr>
          </w:trPrChange>
        </w:trPr>
        <w:tc>
          <w:tcPr>
            <w:tcW w:w="1515" w:type="dxa"/>
            <w:shd w:val="clear" w:color="auto" w:fill="DEEBF6"/>
            <w:tcPrChange w:id="37" w:author="Arnold, Lynn M." w:date="2015-06-22T07:08:00Z">
              <w:tcPr>
                <w:tcW w:w="1515" w:type="dxa"/>
                <w:gridSpan w:val="2"/>
                <w:shd w:val="clear" w:color="auto" w:fill="DEEBF6"/>
              </w:tcPr>
            </w:tcPrChange>
          </w:tcPr>
          <w:p w:rsidR="009373D1" w:rsidRPr="00912F64" w:rsidRDefault="009373D1" w:rsidP="008921B8">
            <w:pPr>
              <w:pStyle w:val="Normal1"/>
              <w:rPr>
                <w:rFonts w:asciiTheme="majorHAnsi" w:hAnsiTheme="majorHAnsi"/>
              </w:rPr>
            </w:pPr>
            <w:r w:rsidRPr="00912F64">
              <w:rPr>
                <w:rFonts w:asciiTheme="majorHAnsi" w:hAnsiTheme="majorHAnsi"/>
              </w:rPr>
              <w:t>Follow Up/Practice</w:t>
            </w:r>
          </w:p>
        </w:tc>
        <w:tc>
          <w:tcPr>
            <w:tcW w:w="7830" w:type="dxa"/>
            <w:tcPrChange w:id="38" w:author="Arnold, Lynn M." w:date="2015-06-22T07:08:00Z">
              <w:tcPr>
                <w:tcW w:w="7830" w:type="dxa"/>
                <w:gridSpan w:val="2"/>
              </w:tcPr>
            </w:tcPrChange>
          </w:tcPr>
          <w:p w:rsidR="009373D1" w:rsidRDefault="009373D1" w:rsidP="008921B8">
            <w:pPr>
              <w:pStyle w:val="Normal1"/>
              <w:rPr>
                <w:rFonts w:asciiTheme="majorHAnsi" w:hAnsiTheme="majorHAnsi"/>
              </w:rPr>
            </w:pPr>
          </w:p>
          <w:p w:rsidR="009373D1" w:rsidRDefault="009373D1" w:rsidP="008921B8">
            <w:pPr>
              <w:pStyle w:val="Normal1"/>
              <w:rPr>
                <w:rFonts w:asciiTheme="majorHAnsi" w:hAnsiTheme="majorHAnsi"/>
              </w:rPr>
            </w:pPr>
            <w:r w:rsidRPr="00912F64">
              <w:rPr>
                <w:rFonts w:asciiTheme="majorHAnsi" w:hAnsiTheme="majorHAnsi"/>
              </w:rPr>
              <w:t>READING ACTIVITY:</w:t>
            </w:r>
          </w:p>
          <w:p w:rsidR="009373D1" w:rsidRDefault="009373D1" w:rsidP="008921B8">
            <w:pPr>
              <w:pStyle w:val="Normal1"/>
              <w:rPr>
                <w:rFonts w:asciiTheme="majorHAnsi" w:hAnsiTheme="majorHAnsi"/>
              </w:rPr>
            </w:pPr>
            <w:r>
              <w:rPr>
                <w:rFonts w:asciiTheme="majorHAnsi" w:hAnsiTheme="majorHAnsi"/>
              </w:rPr>
              <w:t>Magnet Reading:</w:t>
            </w:r>
          </w:p>
          <w:p w:rsidR="009373D1" w:rsidRDefault="009373D1" w:rsidP="008921B8">
            <w:pPr>
              <w:pStyle w:val="Normal1"/>
              <w:rPr>
                <w:rFonts w:asciiTheme="majorHAnsi" w:hAnsiTheme="majorHAnsi"/>
              </w:rPr>
            </w:pPr>
            <w:r>
              <w:rPr>
                <w:rFonts w:asciiTheme="majorHAnsi" w:hAnsiTheme="majorHAnsi"/>
              </w:rPr>
              <w:fldChar w:fldCharType="begin"/>
            </w:r>
            <w:r>
              <w:rPr>
                <w:rFonts w:asciiTheme="majorHAnsi" w:hAnsiTheme="majorHAnsi"/>
              </w:rPr>
              <w:instrText xml:space="preserve"> HYPERLINK "</w:instrText>
            </w:r>
            <w:r w:rsidRPr="002971B9">
              <w:rPr>
                <w:rFonts w:asciiTheme="majorHAnsi" w:hAnsiTheme="majorHAnsi"/>
              </w:rPr>
              <w:instrText>http://www.myschoolhouse.com/courses/O/1/33.asp</w:instrText>
            </w:r>
            <w:r>
              <w:rPr>
                <w:rFonts w:asciiTheme="majorHAnsi" w:hAnsiTheme="majorHAnsi"/>
              </w:rPr>
              <w:instrText xml:space="preserve">" </w:instrText>
            </w:r>
            <w:r>
              <w:rPr>
                <w:rFonts w:asciiTheme="majorHAnsi" w:hAnsiTheme="majorHAnsi"/>
              </w:rPr>
              <w:fldChar w:fldCharType="separate"/>
            </w:r>
            <w:r w:rsidRPr="005B536F">
              <w:rPr>
                <w:rStyle w:val="Hyperlink"/>
                <w:rFonts w:asciiTheme="majorHAnsi" w:hAnsiTheme="majorHAnsi"/>
              </w:rPr>
              <w:t>http://www.myschoolhouse.com/courses/O/1/33.asp</w:t>
            </w:r>
            <w:r>
              <w:rPr>
                <w:rFonts w:asciiTheme="majorHAnsi" w:hAnsiTheme="majorHAnsi"/>
              </w:rPr>
              <w:fldChar w:fldCharType="end"/>
            </w:r>
          </w:p>
          <w:p w:rsidR="009373D1" w:rsidRDefault="009373D1" w:rsidP="008921B8">
            <w:pPr>
              <w:pStyle w:val="Normal1"/>
              <w:rPr>
                <w:rFonts w:asciiTheme="majorHAnsi" w:hAnsiTheme="majorHAnsi"/>
              </w:rPr>
            </w:pPr>
          </w:p>
          <w:p w:rsidR="009373D1" w:rsidRPr="00912F64" w:rsidRDefault="009373D1" w:rsidP="008921B8">
            <w:pPr>
              <w:pStyle w:val="Normal1"/>
              <w:rPr>
                <w:rFonts w:asciiTheme="majorHAnsi" w:hAnsiTheme="majorHAnsi"/>
              </w:rPr>
            </w:pPr>
            <w:r w:rsidRPr="00912F64">
              <w:rPr>
                <w:rFonts w:asciiTheme="majorHAnsi" w:hAnsiTheme="majorHAnsi"/>
              </w:rPr>
              <w:t>Read Earth the Magnet.</w:t>
            </w:r>
            <w:r>
              <w:rPr>
                <w:rFonts w:asciiTheme="majorHAnsi" w:hAnsiTheme="majorHAnsi"/>
              </w:rPr>
              <w:t xml:space="preserve"> (prior to next lesson)</w:t>
            </w:r>
          </w:p>
          <w:p w:rsidR="009373D1" w:rsidRPr="00912F64" w:rsidRDefault="009373D1" w:rsidP="008921B8">
            <w:pPr>
              <w:pStyle w:val="Normal1"/>
              <w:rPr>
                <w:rFonts w:asciiTheme="majorHAnsi" w:hAnsiTheme="majorHAnsi"/>
              </w:rPr>
            </w:pPr>
            <w:r w:rsidRPr="00912F64">
              <w:rPr>
                <w:rFonts w:asciiTheme="majorHAnsi" w:hAnsiTheme="majorHAnsi"/>
              </w:rPr>
              <w:fldChar w:fldCharType="begin"/>
            </w:r>
            <w:r w:rsidRPr="00912F64">
              <w:rPr>
                <w:rFonts w:asciiTheme="majorHAnsi" w:hAnsiTheme="majorHAnsi"/>
              </w:rPr>
              <w:instrText xml:space="preserve"> HYPERLINK "http://www.explainthatstuff.com/magnetism.html" </w:instrText>
            </w:r>
            <w:r w:rsidRPr="00912F64">
              <w:rPr>
                <w:rFonts w:asciiTheme="majorHAnsi" w:hAnsiTheme="majorHAnsi"/>
              </w:rPr>
              <w:fldChar w:fldCharType="separate"/>
            </w:r>
            <w:r w:rsidRPr="00912F64">
              <w:rPr>
                <w:rStyle w:val="Hyperlink"/>
                <w:rFonts w:asciiTheme="majorHAnsi" w:hAnsiTheme="majorHAnsi"/>
              </w:rPr>
              <w:t>http://www.explainthatstuff.com/magnetism.html</w:t>
            </w:r>
            <w:r w:rsidRPr="00912F64">
              <w:rPr>
                <w:rFonts w:asciiTheme="majorHAnsi" w:hAnsiTheme="majorHAnsi"/>
              </w:rPr>
              <w:fldChar w:fldCharType="end"/>
            </w:r>
          </w:p>
          <w:p w:rsidR="009373D1" w:rsidRPr="00912F64" w:rsidRDefault="009373D1" w:rsidP="008921B8">
            <w:pPr>
              <w:pStyle w:val="Normal1"/>
              <w:rPr>
                <w:rFonts w:asciiTheme="majorHAnsi" w:hAnsiTheme="majorHAnsi"/>
              </w:rPr>
            </w:pPr>
          </w:p>
        </w:tc>
      </w:tr>
      <w:tr w:rsidR="009373D1" w:rsidRPr="00912F64" w:rsidTr="008921B8">
        <w:tblPrEx>
          <w:tblW w:w="934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ExChange w:id="39" w:author="Arnold, Lynn M." w:date="2015-06-22T07:08:00Z">
            <w:tblPrEx>
              <w:tblW w:w="934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Ex>
          </w:tblPrExChange>
        </w:tblPrEx>
        <w:trPr>
          <w:trPrChange w:id="40" w:author="Arnold, Lynn M." w:date="2015-06-22T07:08:00Z">
            <w:trPr>
              <w:gridBefore w:val="1"/>
            </w:trPr>
          </w:trPrChange>
        </w:trPr>
        <w:tc>
          <w:tcPr>
            <w:tcW w:w="1515" w:type="dxa"/>
            <w:shd w:val="clear" w:color="auto" w:fill="DEEBF6"/>
            <w:tcPrChange w:id="41" w:author="Arnold, Lynn M." w:date="2015-06-22T07:08:00Z">
              <w:tcPr>
                <w:tcW w:w="1515" w:type="dxa"/>
                <w:gridSpan w:val="2"/>
                <w:shd w:val="clear" w:color="auto" w:fill="DEEBF6"/>
              </w:tcPr>
            </w:tcPrChange>
          </w:tcPr>
          <w:p w:rsidR="009373D1" w:rsidRPr="00912F64" w:rsidRDefault="009373D1" w:rsidP="008921B8">
            <w:pPr>
              <w:pStyle w:val="Normal1"/>
              <w:rPr>
                <w:rFonts w:asciiTheme="majorHAnsi" w:hAnsiTheme="majorHAnsi"/>
              </w:rPr>
            </w:pPr>
            <w:r w:rsidRPr="00912F64">
              <w:rPr>
                <w:rFonts w:asciiTheme="majorHAnsi" w:hAnsiTheme="majorHAnsi"/>
              </w:rPr>
              <w:t>Assessment</w:t>
            </w:r>
          </w:p>
        </w:tc>
        <w:tc>
          <w:tcPr>
            <w:tcW w:w="7830" w:type="dxa"/>
            <w:tcPrChange w:id="42" w:author="Arnold, Lynn M." w:date="2015-06-22T07:08:00Z">
              <w:tcPr>
                <w:tcW w:w="7830" w:type="dxa"/>
                <w:gridSpan w:val="2"/>
              </w:tcPr>
            </w:tcPrChange>
          </w:tcPr>
          <w:p w:rsidR="009373D1" w:rsidRDefault="009373D1" w:rsidP="008921B8">
            <w:pPr>
              <w:pStyle w:val="Normal1"/>
              <w:rPr>
                <w:rFonts w:asciiTheme="majorHAnsi" w:hAnsiTheme="majorHAnsi"/>
              </w:rPr>
            </w:pPr>
            <w:r w:rsidRPr="00912F64">
              <w:rPr>
                <w:rFonts w:asciiTheme="majorHAnsi" w:hAnsiTheme="majorHAnsi"/>
              </w:rPr>
              <w:t xml:space="preserve">Formative Assessment:  </w:t>
            </w:r>
          </w:p>
          <w:p w:rsidR="009373D1" w:rsidRDefault="009373D1" w:rsidP="009373D1">
            <w:pPr>
              <w:pStyle w:val="Normal1"/>
              <w:numPr>
                <w:ilvl w:val="0"/>
                <w:numId w:val="4"/>
              </w:numPr>
              <w:rPr>
                <w:rFonts w:asciiTheme="majorHAnsi" w:hAnsiTheme="majorHAnsi"/>
              </w:rPr>
            </w:pPr>
            <w:r>
              <w:rPr>
                <w:rFonts w:asciiTheme="majorHAnsi" w:hAnsiTheme="majorHAnsi"/>
              </w:rPr>
              <w:t>Magnetic Sketch Handout</w:t>
            </w:r>
          </w:p>
          <w:p w:rsidR="009373D1" w:rsidRDefault="009373D1" w:rsidP="009373D1">
            <w:pPr>
              <w:pStyle w:val="Normal1"/>
              <w:numPr>
                <w:ilvl w:val="0"/>
                <w:numId w:val="4"/>
              </w:numPr>
              <w:rPr>
                <w:rFonts w:asciiTheme="majorHAnsi" w:hAnsiTheme="majorHAnsi"/>
              </w:rPr>
            </w:pPr>
            <w:r>
              <w:rPr>
                <w:rFonts w:asciiTheme="majorHAnsi" w:hAnsiTheme="majorHAnsi"/>
              </w:rPr>
              <w:t>Strength of Magnets Handout</w:t>
            </w:r>
          </w:p>
          <w:p w:rsidR="009373D1" w:rsidRPr="00912F64" w:rsidRDefault="009373D1" w:rsidP="009373D1">
            <w:pPr>
              <w:pStyle w:val="Normal1"/>
              <w:numPr>
                <w:ilvl w:val="0"/>
                <w:numId w:val="4"/>
              </w:numPr>
              <w:rPr>
                <w:rFonts w:asciiTheme="majorHAnsi" w:hAnsiTheme="majorHAnsi"/>
              </w:rPr>
            </w:pPr>
            <w:r>
              <w:rPr>
                <w:rFonts w:asciiTheme="majorHAnsi" w:hAnsiTheme="majorHAnsi"/>
              </w:rPr>
              <w:t>Inference Evidence Chart</w:t>
            </w:r>
          </w:p>
          <w:p w:rsidR="009373D1" w:rsidRPr="00912F64" w:rsidRDefault="009373D1" w:rsidP="008921B8">
            <w:pPr>
              <w:pStyle w:val="Normal1"/>
              <w:rPr>
                <w:rFonts w:asciiTheme="majorHAnsi" w:hAnsiTheme="majorHAnsi"/>
              </w:rPr>
            </w:pPr>
          </w:p>
          <w:p w:rsidR="009373D1" w:rsidRPr="00912F64" w:rsidRDefault="009373D1" w:rsidP="008921B8">
            <w:pPr>
              <w:pStyle w:val="Normal1"/>
              <w:rPr>
                <w:rFonts w:asciiTheme="majorHAnsi" w:hAnsiTheme="majorHAnsi"/>
              </w:rPr>
            </w:pPr>
          </w:p>
        </w:tc>
      </w:tr>
    </w:tbl>
    <w:p w:rsidR="009373D1" w:rsidRPr="00912F64" w:rsidRDefault="009373D1" w:rsidP="009373D1">
      <w:pPr>
        <w:ind w:left="720"/>
        <w:jc w:val="center"/>
        <w:rPr>
          <w:rFonts w:asciiTheme="majorHAnsi" w:hAnsiTheme="majorHAnsi"/>
          <w:sz w:val="40"/>
          <w:szCs w:val="40"/>
        </w:rPr>
      </w:pPr>
    </w:p>
    <w:p w:rsidR="009373D1" w:rsidRPr="00912F64" w:rsidRDefault="009373D1" w:rsidP="009373D1">
      <w:pPr>
        <w:rPr>
          <w:rFonts w:asciiTheme="majorHAnsi" w:hAnsiTheme="majorHAnsi"/>
          <w:sz w:val="40"/>
          <w:szCs w:val="40"/>
        </w:rPr>
      </w:pPr>
      <w:r w:rsidRPr="00912F64">
        <w:rPr>
          <w:rFonts w:asciiTheme="majorHAnsi" w:hAnsiTheme="majorHAnsi"/>
          <w:sz w:val="40"/>
          <w:szCs w:val="40"/>
        </w:rPr>
        <w:br w:type="page"/>
      </w:r>
    </w:p>
    <w:p w:rsidR="009373D1" w:rsidRDefault="009373D1" w:rsidP="009373D1">
      <w:pPr>
        <w:ind w:left="720"/>
        <w:rPr>
          <w:rFonts w:ascii="Berlin Sans FB Demi" w:hAnsi="Berlin Sans FB Demi" w:cs="Times"/>
          <w:b/>
          <w:color w:val="auto"/>
          <w:sz w:val="36"/>
          <w:szCs w:val="36"/>
        </w:rPr>
      </w:pPr>
      <w:r w:rsidRPr="00DC75BC">
        <w:rPr>
          <w:rFonts w:ascii="Berlin Sans FB Demi" w:hAnsi="Berlin Sans FB Demi" w:cs="Times"/>
          <w:b/>
          <w:color w:val="auto"/>
          <w:sz w:val="36"/>
          <w:szCs w:val="36"/>
        </w:rPr>
        <w:lastRenderedPageBreak/>
        <w:t>INFERENCE/EVIDENCE CHART</w:t>
      </w:r>
    </w:p>
    <w:p w:rsidR="009373D1" w:rsidRPr="00DC75BC" w:rsidRDefault="009373D1" w:rsidP="009373D1">
      <w:pPr>
        <w:ind w:left="720"/>
        <w:rPr>
          <w:rFonts w:ascii="Berlin Sans FB Demi" w:hAnsi="Berlin Sans FB Demi" w:cs="Times"/>
          <w:b/>
          <w:color w:val="auto"/>
          <w:sz w:val="28"/>
          <w:szCs w:val="28"/>
        </w:rPr>
      </w:pPr>
      <w:r w:rsidRPr="00DC75BC">
        <w:rPr>
          <w:rFonts w:ascii="Berlin Sans FB Demi" w:hAnsi="Berlin Sans FB Demi" w:cs="Times"/>
          <w:b/>
          <w:color w:val="auto"/>
          <w:sz w:val="28"/>
          <w:szCs w:val="28"/>
        </w:rPr>
        <w:t>I claim_____________________________________________</w:t>
      </w:r>
      <w:r w:rsidRPr="00DC75BC">
        <w:rPr>
          <w:rFonts w:ascii="Berlin Sans FB Demi" w:hAnsi="Berlin Sans FB Demi" w:cs="Times"/>
          <w:b/>
          <w:color w:val="auto"/>
          <w:sz w:val="28"/>
          <w:szCs w:val="28"/>
        </w:rPr>
        <w:br/>
        <w:t>because ___________________________________________.</w:t>
      </w:r>
    </w:p>
    <w:tbl>
      <w:tblPr>
        <w:tblStyle w:val="TableGrid"/>
        <w:tblW w:w="10370" w:type="dxa"/>
        <w:tblInd w:w="-455" w:type="dxa"/>
        <w:tblLook w:val="04A0" w:firstRow="1" w:lastRow="0" w:firstColumn="1" w:lastColumn="0" w:noHBand="0" w:noVBand="1"/>
      </w:tblPr>
      <w:tblGrid>
        <w:gridCol w:w="5185"/>
        <w:gridCol w:w="5185"/>
      </w:tblGrid>
      <w:tr w:rsidR="009373D1" w:rsidTr="008921B8">
        <w:trPr>
          <w:trHeight w:val="530"/>
        </w:trPr>
        <w:tc>
          <w:tcPr>
            <w:tcW w:w="5185" w:type="dxa"/>
          </w:tcPr>
          <w:p w:rsidR="009373D1" w:rsidRPr="00DC75BC" w:rsidRDefault="009373D1" w:rsidP="008921B8">
            <w:pPr>
              <w:jc w:val="center"/>
              <w:rPr>
                <w:b/>
                <w:sz w:val="32"/>
                <w:szCs w:val="32"/>
              </w:rPr>
            </w:pPr>
            <w:r w:rsidRPr="00DC75BC">
              <w:rPr>
                <w:b/>
                <w:sz w:val="32"/>
                <w:szCs w:val="32"/>
              </w:rPr>
              <w:t>Inference</w:t>
            </w:r>
            <w:r>
              <w:rPr>
                <w:b/>
                <w:sz w:val="32"/>
                <w:szCs w:val="32"/>
              </w:rPr>
              <w:t xml:space="preserve"> (</w:t>
            </w:r>
            <w:r w:rsidRPr="00DC75BC">
              <w:rPr>
                <w:b/>
                <w:sz w:val="32"/>
                <w:szCs w:val="32"/>
              </w:rPr>
              <w:t>I claim…</w:t>
            </w:r>
            <w:r>
              <w:rPr>
                <w:b/>
                <w:sz w:val="32"/>
                <w:szCs w:val="32"/>
              </w:rPr>
              <w:t>)</w:t>
            </w:r>
          </w:p>
        </w:tc>
        <w:tc>
          <w:tcPr>
            <w:tcW w:w="5185" w:type="dxa"/>
          </w:tcPr>
          <w:p w:rsidR="009373D1" w:rsidRPr="00DC75BC" w:rsidRDefault="009373D1" w:rsidP="008921B8">
            <w:pPr>
              <w:jc w:val="center"/>
              <w:rPr>
                <w:b/>
                <w:sz w:val="32"/>
                <w:szCs w:val="32"/>
              </w:rPr>
            </w:pPr>
            <w:r w:rsidRPr="00DC75BC">
              <w:rPr>
                <w:b/>
                <w:sz w:val="32"/>
                <w:szCs w:val="32"/>
              </w:rPr>
              <w:t>Observation/Evidence</w:t>
            </w:r>
            <w:r>
              <w:rPr>
                <w:b/>
                <w:sz w:val="32"/>
                <w:szCs w:val="32"/>
              </w:rPr>
              <w:t>(…</w:t>
            </w:r>
            <w:r w:rsidRPr="00DC75BC">
              <w:rPr>
                <w:b/>
                <w:sz w:val="32"/>
                <w:szCs w:val="32"/>
              </w:rPr>
              <w:t>because…</w:t>
            </w:r>
            <w:r>
              <w:rPr>
                <w:b/>
                <w:sz w:val="32"/>
                <w:szCs w:val="32"/>
              </w:rPr>
              <w:t>)</w:t>
            </w:r>
          </w:p>
        </w:tc>
      </w:tr>
      <w:tr w:rsidR="009373D1" w:rsidTr="008921B8">
        <w:trPr>
          <w:trHeight w:val="908"/>
        </w:trPr>
        <w:tc>
          <w:tcPr>
            <w:tcW w:w="5185" w:type="dxa"/>
          </w:tcPr>
          <w:p w:rsidR="009373D1" w:rsidRDefault="009373D1" w:rsidP="008921B8">
            <w:pPr>
              <w:jc w:val="center"/>
              <w:rPr>
                <w:rFonts w:ascii="Berlin Sans FB Demi" w:hAnsi="Berlin Sans FB Demi" w:cs="Times"/>
                <w:b/>
                <w:sz w:val="36"/>
                <w:szCs w:val="36"/>
              </w:rPr>
            </w:pPr>
          </w:p>
          <w:p w:rsidR="009373D1" w:rsidRDefault="009373D1" w:rsidP="008921B8">
            <w:pPr>
              <w:jc w:val="center"/>
              <w:rPr>
                <w:rFonts w:ascii="Berlin Sans FB Demi" w:hAnsi="Berlin Sans FB Demi" w:cs="Times"/>
                <w:b/>
                <w:sz w:val="36"/>
                <w:szCs w:val="36"/>
              </w:rPr>
            </w:pPr>
          </w:p>
          <w:p w:rsidR="009373D1" w:rsidRDefault="009373D1" w:rsidP="008921B8">
            <w:pPr>
              <w:jc w:val="center"/>
              <w:rPr>
                <w:rFonts w:ascii="Berlin Sans FB Demi" w:hAnsi="Berlin Sans FB Demi" w:cs="Times"/>
                <w:b/>
                <w:sz w:val="36"/>
                <w:szCs w:val="36"/>
              </w:rPr>
            </w:pPr>
          </w:p>
          <w:p w:rsidR="009373D1" w:rsidRDefault="009373D1" w:rsidP="008921B8">
            <w:pPr>
              <w:jc w:val="center"/>
              <w:rPr>
                <w:rFonts w:ascii="Berlin Sans FB Demi" w:hAnsi="Berlin Sans FB Demi" w:cs="Times"/>
                <w:b/>
                <w:sz w:val="36"/>
                <w:szCs w:val="36"/>
              </w:rPr>
            </w:pPr>
          </w:p>
          <w:p w:rsidR="009373D1" w:rsidRDefault="009373D1" w:rsidP="008921B8">
            <w:pPr>
              <w:jc w:val="center"/>
              <w:rPr>
                <w:rFonts w:ascii="Berlin Sans FB Demi" w:hAnsi="Berlin Sans FB Demi" w:cs="Times"/>
                <w:b/>
                <w:sz w:val="36"/>
                <w:szCs w:val="36"/>
              </w:rPr>
            </w:pPr>
          </w:p>
          <w:p w:rsidR="009373D1" w:rsidRDefault="009373D1" w:rsidP="008921B8">
            <w:pPr>
              <w:jc w:val="center"/>
              <w:rPr>
                <w:rFonts w:ascii="Berlin Sans FB Demi" w:hAnsi="Berlin Sans FB Demi" w:cs="Times"/>
                <w:b/>
                <w:sz w:val="36"/>
                <w:szCs w:val="36"/>
              </w:rPr>
            </w:pPr>
          </w:p>
        </w:tc>
        <w:tc>
          <w:tcPr>
            <w:tcW w:w="5185" w:type="dxa"/>
          </w:tcPr>
          <w:p w:rsidR="009373D1" w:rsidRDefault="009373D1" w:rsidP="008921B8">
            <w:pPr>
              <w:jc w:val="center"/>
              <w:rPr>
                <w:rFonts w:ascii="Berlin Sans FB Demi" w:hAnsi="Berlin Sans FB Demi" w:cs="Times"/>
                <w:b/>
                <w:sz w:val="36"/>
                <w:szCs w:val="36"/>
              </w:rPr>
            </w:pPr>
          </w:p>
        </w:tc>
      </w:tr>
      <w:tr w:rsidR="009373D1" w:rsidTr="008921B8">
        <w:trPr>
          <w:trHeight w:val="908"/>
        </w:trPr>
        <w:tc>
          <w:tcPr>
            <w:tcW w:w="5185" w:type="dxa"/>
          </w:tcPr>
          <w:p w:rsidR="009373D1" w:rsidRDefault="009373D1" w:rsidP="008921B8">
            <w:pPr>
              <w:jc w:val="center"/>
              <w:rPr>
                <w:rFonts w:ascii="Berlin Sans FB Demi" w:hAnsi="Berlin Sans FB Demi" w:cs="Times"/>
                <w:b/>
                <w:sz w:val="36"/>
                <w:szCs w:val="36"/>
              </w:rPr>
            </w:pPr>
          </w:p>
        </w:tc>
        <w:tc>
          <w:tcPr>
            <w:tcW w:w="5185" w:type="dxa"/>
          </w:tcPr>
          <w:p w:rsidR="009373D1" w:rsidRDefault="009373D1" w:rsidP="008921B8">
            <w:pPr>
              <w:jc w:val="center"/>
              <w:rPr>
                <w:rFonts w:ascii="Berlin Sans FB Demi" w:hAnsi="Berlin Sans FB Demi" w:cs="Times"/>
                <w:b/>
                <w:sz w:val="36"/>
                <w:szCs w:val="36"/>
              </w:rPr>
            </w:pPr>
          </w:p>
          <w:p w:rsidR="009373D1" w:rsidRDefault="009373D1" w:rsidP="008921B8">
            <w:pPr>
              <w:jc w:val="center"/>
              <w:rPr>
                <w:rFonts w:ascii="Berlin Sans FB Demi" w:hAnsi="Berlin Sans FB Demi" w:cs="Times"/>
                <w:b/>
                <w:sz w:val="36"/>
                <w:szCs w:val="36"/>
              </w:rPr>
            </w:pPr>
          </w:p>
          <w:p w:rsidR="009373D1" w:rsidRDefault="009373D1" w:rsidP="008921B8">
            <w:pPr>
              <w:jc w:val="center"/>
              <w:rPr>
                <w:rFonts w:ascii="Berlin Sans FB Demi" w:hAnsi="Berlin Sans FB Demi" w:cs="Times"/>
                <w:b/>
                <w:sz w:val="36"/>
                <w:szCs w:val="36"/>
              </w:rPr>
            </w:pPr>
          </w:p>
          <w:p w:rsidR="009373D1" w:rsidRDefault="009373D1" w:rsidP="008921B8">
            <w:pPr>
              <w:jc w:val="center"/>
              <w:rPr>
                <w:rFonts w:ascii="Berlin Sans FB Demi" w:hAnsi="Berlin Sans FB Demi" w:cs="Times"/>
                <w:b/>
                <w:sz w:val="36"/>
                <w:szCs w:val="36"/>
              </w:rPr>
            </w:pPr>
          </w:p>
          <w:p w:rsidR="009373D1" w:rsidRDefault="009373D1" w:rsidP="008921B8">
            <w:pPr>
              <w:jc w:val="center"/>
              <w:rPr>
                <w:rFonts w:ascii="Berlin Sans FB Demi" w:hAnsi="Berlin Sans FB Demi" w:cs="Times"/>
                <w:b/>
                <w:sz w:val="36"/>
                <w:szCs w:val="36"/>
              </w:rPr>
            </w:pPr>
          </w:p>
          <w:p w:rsidR="009373D1" w:rsidRDefault="009373D1" w:rsidP="008921B8">
            <w:pPr>
              <w:jc w:val="center"/>
              <w:rPr>
                <w:rFonts w:ascii="Berlin Sans FB Demi" w:hAnsi="Berlin Sans FB Demi" w:cs="Times"/>
                <w:b/>
                <w:sz w:val="36"/>
                <w:szCs w:val="36"/>
              </w:rPr>
            </w:pPr>
          </w:p>
        </w:tc>
      </w:tr>
      <w:tr w:rsidR="009373D1" w:rsidTr="008921B8">
        <w:trPr>
          <w:trHeight w:val="908"/>
        </w:trPr>
        <w:tc>
          <w:tcPr>
            <w:tcW w:w="5185" w:type="dxa"/>
          </w:tcPr>
          <w:p w:rsidR="009373D1" w:rsidRDefault="009373D1" w:rsidP="008921B8">
            <w:pPr>
              <w:jc w:val="center"/>
              <w:rPr>
                <w:rFonts w:ascii="Berlin Sans FB Demi" w:hAnsi="Berlin Sans FB Demi" w:cs="Times"/>
                <w:b/>
                <w:sz w:val="36"/>
                <w:szCs w:val="36"/>
              </w:rPr>
            </w:pPr>
          </w:p>
        </w:tc>
        <w:tc>
          <w:tcPr>
            <w:tcW w:w="5185" w:type="dxa"/>
          </w:tcPr>
          <w:p w:rsidR="009373D1" w:rsidRDefault="009373D1" w:rsidP="008921B8">
            <w:pPr>
              <w:jc w:val="center"/>
              <w:rPr>
                <w:rFonts w:ascii="Berlin Sans FB Demi" w:hAnsi="Berlin Sans FB Demi" w:cs="Times"/>
                <w:b/>
                <w:sz w:val="36"/>
                <w:szCs w:val="36"/>
              </w:rPr>
            </w:pPr>
          </w:p>
          <w:p w:rsidR="009373D1" w:rsidRDefault="009373D1" w:rsidP="008921B8">
            <w:pPr>
              <w:jc w:val="center"/>
              <w:rPr>
                <w:rFonts w:ascii="Berlin Sans FB Demi" w:hAnsi="Berlin Sans FB Demi" w:cs="Times"/>
                <w:b/>
                <w:sz w:val="36"/>
                <w:szCs w:val="36"/>
              </w:rPr>
            </w:pPr>
          </w:p>
          <w:p w:rsidR="009373D1" w:rsidRDefault="009373D1" w:rsidP="008921B8">
            <w:pPr>
              <w:jc w:val="center"/>
              <w:rPr>
                <w:rFonts w:ascii="Berlin Sans FB Demi" w:hAnsi="Berlin Sans FB Demi" w:cs="Times"/>
                <w:b/>
                <w:sz w:val="36"/>
                <w:szCs w:val="36"/>
              </w:rPr>
            </w:pPr>
          </w:p>
          <w:p w:rsidR="009373D1" w:rsidRDefault="009373D1" w:rsidP="008921B8">
            <w:pPr>
              <w:jc w:val="center"/>
              <w:rPr>
                <w:rFonts w:ascii="Berlin Sans FB Demi" w:hAnsi="Berlin Sans FB Demi" w:cs="Times"/>
                <w:b/>
                <w:sz w:val="36"/>
                <w:szCs w:val="36"/>
              </w:rPr>
            </w:pPr>
          </w:p>
          <w:p w:rsidR="009373D1" w:rsidRDefault="009373D1" w:rsidP="008921B8">
            <w:pPr>
              <w:jc w:val="center"/>
              <w:rPr>
                <w:rFonts w:ascii="Berlin Sans FB Demi" w:hAnsi="Berlin Sans FB Demi" w:cs="Times"/>
                <w:b/>
                <w:sz w:val="36"/>
                <w:szCs w:val="36"/>
              </w:rPr>
            </w:pPr>
          </w:p>
          <w:p w:rsidR="009373D1" w:rsidRDefault="009373D1" w:rsidP="008921B8">
            <w:pPr>
              <w:jc w:val="center"/>
              <w:rPr>
                <w:rFonts w:ascii="Berlin Sans FB Demi" w:hAnsi="Berlin Sans FB Demi" w:cs="Times"/>
                <w:b/>
                <w:sz w:val="36"/>
                <w:szCs w:val="36"/>
              </w:rPr>
            </w:pPr>
          </w:p>
        </w:tc>
      </w:tr>
      <w:tr w:rsidR="009373D1" w:rsidTr="008921B8">
        <w:trPr>
          <w:trHeight w:val="908"/>
        </w:trPr>
        <w:tc>
          <w:tcPr>
            <w:tcW w:w="5185" w:type="dxa"/>
          </w:tcPr>
          <w:p w:rsidR="009373D1" w:rsidRDefault="009373D1" w:rsidP="008921B8">
            <w:pPr>
              <w:jc w:val="center"/>
              <w:rPr>
                <w:rFonts w:ascii="Berlin Sans FB Demi" w:hAnsi="Berlin Sans FB Demi" w:cs="Times"/>
                <w:b/>
                <w:sz w:val="36"/>
                <w:szCs w:val="36"/>
              </w:rPr>
            </w:pPr>
          </w:p>
          <w:p w:rsidR="009373D1" w:rsidRDefault="009373D1" w:rsidP="008921B8">
            <w:pPr>
              <w:jc w:val="center"/>
              <w:rPr>
                <w:rFonts w:ascii="Berlin Sans FB Demi" w:hAnsi="Berlin Sans FB Demi" w:cs="Times"/>
                <w:b/>
                <w:sz w:val="36"/>
                <w:szCs w:val="36"/>
              </w:rPr>
            </w:pPr>
          </w:p>
          <w:p w:rsidR="009373D1" w:rsidRDefault="009373D1" w:rsidP="008921B8">
            <w:pPr>
              <w:jc w:val="center"/>
              <w:rPr>
                <w:rFonts w:ascii="Berlin Sans FB Demi" w:hAnsi="Berlin Sans FB Demi" w:cs="Times"/>
                <w:b/>
                <w:sz w:val="36"/>
                <w:szCs w:val="36"/>
              </w:rPr>
            </w:pPr>
          </w:p>
          <w:p w:rsidR="009373D1" w:rsidRDefault="009373D1" w:rsidP="008921B8">
            <w:pPr>
              <w:jc w:val="center"/>
              <w:rPr>
                <w:rFonts w:ascii="Berlin Sans FB Demi" w:hAnsi="Berlin Sans FB Demi" w:cs="Times"/>
                <w:b/>
                <w:sz w:val="36"/>
                <w:szCs w:val="36"/>
              </w:rPr>
            </w:pPr>
          </w:p>
          <w:p w:rsidR="009373D1" w:rsidRDefault="009373D1" w:rsidP="008921B8">
            <w:pPr>
              <w:jc w:val="center"/>
              <w:rPr>
                <w:rFonts w:ascii="Berlin Sans FB Demi" w:hAnsi="Berlin Sans FB Demi" w:cs="Times"/>
                <w:b/>
                <w:sz w:val="36"/>
                <w:szCs w:val="36"/>
              </w:rPr>
            </w:pPr>
          </w:p>
        </w:tc>
        <w:tc>
          <w:tcPr>
            <w:tcW w:w="5185" w:type="dxa"/>
          </w:tcPr>
          <w:p w:rsidR="009373D1" w:rsidRDefault="009373D1" w:rsidP="008921B8">
            <w:pPr>
              <w:jc w:val="center"/>
              <w:rPr>
                <w:rFonts w:ascii="Berlin Sans FB Demi" w:hAnsi="Berlin Sans FB Demi" w:cs="Times"/>
                <w:b/>
                <w:sz w:val="36"/>
                <w:szCs w:val="36"/>
              </w:rPr>
            </w:pPr>
          </w:p>
          <w:p w:rsidR="009373D1" w:rsidRDefault="009373D1" w:rsidP="008921B8">
            <w:pPr>
              <w:jc w:val="center"/>
              <w:rPr>
                <w:rFonts w:ascii="Berlin Sans FB Demi" w:hAnsi="Berlin Sans FB Demi" w:cs="Times"/>
                <w:b/>
                <w:sz w:val="36"/>
                <w:szCs w:val="36"/>
              </w:rPr>
            </w:pPr>
          </w:p>
          <w:p w:rsidR="009373D1" w:rsidRDefault="009373D1" w:rsidP="008921B8">
            <w:pPr>
              <w:jc w:val="center"/>
              <w:rPr>
                <w:rFonts w:ascii="Berlin Sans FB Demi" w:hAnsi="Berlin Sans FB Demi" w:cs="Times"/>
                <w:b/>
                <w:sz w:val="36"/>
                <w:szCs w:val="36"/>
              </w:rPr>
            </w:pPr>
          </w:p>
          <w:p w:rsidR="009373D1" w:rsidRDefault="009373D1" w:rsidP="008921B8">
            <w:pPr>
              <w:jc w:val="center"/>
              <w:rPr>
                <w:rFonts w:ascii="Berlin Sans FB Demi" w:hAnsi="Berlin Sans FB Demi" w:cs="Times"/>
                <w:b/>
                <w:sz w:val="36"/>
                <w:szCs w:val="36"/>
              </w:rPr>
            </w:pPr>
          </w:p>
          <w:p w:rsidR="009373D1" w:rsidRDefault="009373D1" w:rsidP="008921B8">
            <w:pPr>
              <w:jc w:val="center"/>
              <w:rPr>
                <w:rFonts w:ascii="Berlin Sans FB Demi" w:hAnsi="Berlin Sans FB Demi" w:cs="Times"/>
                <w:b/>
                <w:sz w:val="36"/>
                <w:szCs w:val="36"/>
              </w:rPr>
            </w:pPr>
          </w:p>
          <w:p w:rsidR="009373D1" w:rsidRDefault="009373D1" w:rsidP="008921B8">
            <w:pPr>
              <w:rPr>
                <w:rFonts w:ascii="Berlin Sans FB Demi" w:hAnsi="Berlin Sans FB Demi" w:cs="Times"/>
                <w:b/>
                <w:sz w:val="36"/>
                <w:szCs w:val="36"/>
              </w:rPr>
            </w:pPr>
          </w:p>
        </w:tc>
      </w:tr>
    </w:tbl>
    <w:p w:rsidR="009373D1" w:rsidRDefault="009373D1" w:rsidP="009373D1">
      <w:pPr>
        <w:ind w:left="720"/>
        <w:rPr>
          <w:color w:val="FF0000"/>
        </w:rPr>
      </w:pPr>
    </w:p>
    <w:p w:rsidR="009373D1" w:rsidRDefault="009373D1" w:rsidP="009373D1">
      <w:pPr>
        <w:rPr>
          <w:color w:val="FF0000"/>
        </w:rPr>
      </w:pPr>
      <w:r>
        <w:rPr>
          <w:color w:val="FF0000"/>
        </w:rPr>
        <w:br w:type="page"/>
      </w:r>
    </w:p>
    <w:p w:rsidR="009373D1" w:rsidRPr="00DC1191" w:rsidRDefault="009373D1" w:rsidP="00F924A0">
      <w:pPr>
        <w:jc w:val="center"/>
        <w:rPr>
          <w:rFonts w:ascii="Berlin Sans FB Demi" w:hAnsi="Berlin Sans FB Demi"/>
          <w:color w:val="auto"/>
          <w:sz w:val="40"/>
          <w:szCs w:val="40"/>
        </w:rPr>
      </w:pPr>
      <w:r>
        <w:rPr>
          <w:rFonts w:ascii="Berlin Sans FB Demi" w:hAnsi="Berlin Sans FB Demi"/>
          <w:color w:val="auto"/>
          <w:sz w:val="40"/>
          <w:szCs w:val="40"/>
        </w:rPr>
        <w:lastRenderedPageBreak/>
        <w:t>Magnet Exploration--</w:t>
      </w:r>
      <w:r w:rsidRPr="00DC1191">
        <w:rPr>
          <w:rFonts w:ascii="Berlin Sans FB Demi" w:hAnsi="Berlin Sans FB Demi"/>
          <w:color w:val="auto"/>
          <w:sz w:val="40"/>
          <w:szCs w:val="40"/>
        </w:rPr>
        <w:t>Sketch</w:t>
      </w:r>
    </w:p>
    <w:p w:rsidR="009373D1" w:rsidRPr="00DC1191" w:rsidRDefault="009373D1" w:rsidP="009373D1">
      <w:pPr>
        <w:rPr>
          <w:color w:val="auto"/>
        </w:rPr>
      </w:pPr>
      <w:r w:rsidRPr="00DC1191">
        <w:rPr>
          <w:color w:val="auto"/>
        </w:rPr>
        <w:t>Demonstrate what you learned abou</w:t>
      </w:r>
      <w:r w:rsidR="00F924A0">
        <w:rPr>
          <w:color w:val="auto"/>
        </w:rPr>
        <w:t xml:space="preserve">t magnets in a labeled sketch.  </w:t>
      </w:r>
      <w:r w:rsidRPr="00DC1191">
        <w:rPr>
          <w:color w:val="auto"/>
        </w:rPr>
        <w:t xml:space="preserve">Then explain your sketch using the following terms:  </w:t>
      </w:r>
      <w:r w:rsidR="00F924A0">
        <w:rPr>
          <w:color w:val="auto"/>
        </w:rPr>
        <w:t xml:space="preserve"> </w:t>
      </w:r>
      <w:r w:rsidRPr="00905D7A">
        <w:rPr>
          <w:b/>
          <w:color w:val="auto"/>
        </w:rPr>
        <w:t>permanent magnet, north pole, south pole, repel, attract, move, force.</w:t>
      </w:r>
    </w:p>
    <w:tbl>
      <w:tblPr>
        <w:tblStyle w:val="TableGrid"/>
        <w:tblW w:w="0" w:type="auto"/>
        <w:tblLook w:val="04A0" w:firstRow="1" w:lastRow="0" w:firstColumn="1" w:lastColumn="0" w:noHBand="0" w:noVBand="1"/>
      </w:tblPr>
      <w:tblGrid>
        <w:gridCol w:w="9350"/>
      </w:tblGrid>
      <w:tr w:rsidR="009373D1" w:rsidTr="008921B8">
        <w:tc>
          <w:tcPr>
            <w:tcW w:w="9350" w:type="dxa"/>
          </w:tcPr>
          <w:p w:rsidR="009373D1" w:rsidRDefault="009373D1" w:rsidP="008921B8">
            <w:pPr>
              <w:rPr>
                <w:color w:val="FF0000"/>
              </w:rPr>
            </w:pPr>
          </w:p>
          <w:p w:rsidR="009373D1" w:rsidRDefault="009373D1" w:rsidP="008921B8">
            <w:pPr>
              <w:rPr>
                <w:color w:val="FF0000"/>
              </w:rPr>
            </w:pPr>
          </w:p>
          <w:p w:rsidR="009373D1" w:rsidRDefault="009373D1" w:rsidP="008921B8">
            <w:pPr>
              <w:rPr>
                <w:color w:val="FF0000"/>
              </w:rPr>
            </w:pPr>
          </w:p>
          <w:p w:rsidR="009373D1" w:rsidRDefault="009373D1" w:rsidP="008921B8">
            <w:pPr>
              <w:rPr>
                <w:color w:val="FF0000"/>
              </w:rPr>
            </w:pPr>
          </w:p>
          <w:p w:rsidR="009373D1" w:rsidRDefault="009373D1" w:rsidP="008921B8">
            <w:pPr>
              <w:rPr>
                <w:color w:val="FF0000"/>
              </w:rPr>
            </w:pPr>
          </w:p>
          <w:p w:rsidR="009373D1" w:rsidRDefault="009373D1" w:rsidP="008921B8">
            <w:pPr>
              <w:rPr>
                <w:color w:val="FF0000"/>
              </w:rPr>
            </w:pPr>
          </w:p>
          <w:p w:rsidR="009373D1" w:rsidRDefault="009373D1" w:rsidP="008921B8">
            <w:pPr>
              <w:rPr>
                <w:color w:val="FF0000"/>
              </w:rPr>
            </w:pPr>
          </w:p>
          <w:p w:rsidR="009373D1" w:rsidRDefault="009373D1" w:rsidP="008921B8">
            <w:pPr>
              <w:rPr>
                <w:color w:val="FF0000"/>
              </w:rPr>
            </w:pPr>
          </w:p>
          <w:p w:rsidR="009373D1" w:rsidRDefault="009373D1" w:rsidP="008921B8">
            <w:pPr>
              <w:rPr>
                <w:color w:val="FF0000"/>
              </w:rPr>
            </w:pPr>
          </w:p>
          <w:p w:rsidR="009373D1" w:rsidRDefault="009373D1" w:rsidP="008921B8">
            <w:pPr>
              <w:rPr>
                <w:color w:val="FF0000"/>
              </w:rPr>
            </w:pPr>
          </w:p>
          <w:p w:rsidR="009373D1" w:rsidRDefault="009373D1" w:rsidP="008921B8">
            <w:pPr>
              <w:rPr>
                <w:color w:val="FF0000"/>
              </w:rPr>
            </w:pPr>
          </w:p>
          <w:p w:rsidR="009373D1" w:rsidRDefault="009373D1" w:rsidP="008921B8">
            <w:pPr>
              <w:rPr>
                <w:color w:val="FF0000"/>
              </w:rPr>
            </w:pPr>
          </w:p>
          <w:p w:rsidR="009373D1" w:rsidRDefault="009373D1" w:rsidP="008921B8">
            <w:pPr>
              <w:rPr>
                <w:color w:val="FF0000"/>
              </w:rPr>
            </w:pPr>
          </w:p>
          <w:p w:rsidR="009373D1" w:rsidRDefault="009373D1" w:rsidP="008921B8">
            <w:pPr>
              <w:rPr>
                <w:color w:val="FF0000"/>
              </w:rPr>
            </w:pPr>
          </w:p>
          <w:p w:rsidR="009373D1" w:rsidRDefault="009373D1" w:rsidP="008921B8">
            <w:pPr>
              <w:rPr>
                <w:color w:val="FF0000"/>
              </w:rPr>
            </w:pPr>
          </w:p>
          <w:p w:rsidR="009373D1" w:rsidRDefault="009373D1" w:rsidP="008921B8">
            <w:pPr>
              <w:rPr>
                <w:color w:val="FF0000"/>
              </w:rPr>
            </w:pPr>
          </w:p>
          <w:p w:rsidR="009373D1" w:rsidRDefault="009373D1" w:rsidP="008921B8">
            <w:pPr>
              <w:rPr>
                <w:color w:val="FF0000"/>
              </w:rPr>
            </w:pPr>
          </w:p>
          <w:p w:rsidR="009373D1" w:rsidRDefault="009373D1" w:rsidP="008921B8">
            <w:pPr>
              <w:rPr>
                <w:color w:val="FF0000"/>
              </w:rPr>
            </w:pPr>
          </w:p>
          <w:p w:rsidR="009373D1" w:rsidRDefault="009373D1" w:rsidP="008921B8">
            <w:pPr>
              <w:rPr>
                <w:color w:val="FF0000"/>
              </w:rPr>
            </w:pPr>
          </w:p>
          <w:p w:rsidR="009373D1" w:rsidRDefault="009373D1" w:rsidP="008921B8">
            <w:pPr>
              <w:rPr>
                <w:color w:val="FF0000"/>
              </w:rPr>
            </w:pPr>
          </w:p>
        </w:tc>
      </w:tr>
    </w:tbl>
    <w:p w:rsidR="009373D1" w:rsidRPr="008F44E5" w:rsidRDefault="009373D1" w:rsidP="009373D1">
      <w:pPr>
        <w:rPr>
          <w:color w:val="auto"/>
          <w:sz w:val="28"/>
          <w:szCs w:val="28"/>
        </w:rPr>
      </w:pPr>
      <w:r>
        <w:rPr>
          <w:color w:val="auto"/>
          <w:sz w:val="28"/>
          <w:szCs w:val="28"/>
        </w:rPr>
        <w:t xml:space="preserve">What do </w:t>
      </w:r>
      <w:r w:rsidRPr="008F44E5">
        <w:rPr>
          <w:color w:val="auto"/>
          <w:sz w:val="28"/>
          <w:szCs w:val="28"/>
        </w:rPr>
        <w:t>you think would happen if you put the</w:t>
      </w:r>
      <w:r>
        <w:rPr>
          <w:color w:val="auto"/>
          <w:sz w:val="28"/>
          <w:szCs w:val="28"/>
        </w:rPr>
        <w:t>se ends of the magnets together ?</w:t>
      </w:r>
      <w:r>
        <w:rPr>
          <w:color w:val="auto"/>
          <w:sz w:val="28"/>
          <w:szCs w:val="28"/>
        </w:rPr>
        <w:br/>
        <w:t>Be sure to explain your thinking.  (I claim __________ because______________.)</w:t>
      </w:r>
    </w:p>
    <w:tbl>
      <w:tblPr>
        <w:tblStyle w:val="TableGrid"/>
        <w:tblW w:w="0" w:type="auto"/>
        <w:tblLook w:val="04A0" w:firstRow="1" w:lastRow="0" w:firstColumn="1" w:lastColumn="0" w:noHBand="0" w:noVBand="1"/>
      </w:tblPr>
      <w:tblGrid>
        <w:gridCol w:w="2337"/>
        <w:gridCol w:w="2337"/>
        <w:gridCol w:w="2338"/>
        <w:gridCol w:w="2338"/>
      </w:tblGrid>
      <w:tr w:rsidR="009373D1" w:rsidRPr="008F44E5" w:rsidTr="008921B8">
        <w:tc>
          <w:tcPr>
            <w:tcW w:w="2337" w:type="dxa"/>
            <w:tcBorders>
              <w:bottom w:val="single" w:sz="4" w:space="0" w:color="auto"/>
              <w:right w:val="nil"/>
            </w:tcBorders>
          </w:tcPr>
          <w:p w:rsidR="009373D1" w:rsidRPr="008F44E5" w:rsidRDefault="009373D1" w:rsidP="009373D1">
            <w:pPr>
              <w:pStyle w:val="ListParagraph"/>
              <w:numPr>
                <w:ilvl w:val="0"/>
                <w:numId w:val="1"/>
              </w:numPr>
              <w:jc w:val="center"/>
            </w:pPr>
          </w:p>
          <w:tbl>
            <w:tblPr>
              <w:tblStyle w:val="TableGrid"/>
              <w:tblW w:w="0" w:type="auto"/>
              <w:tblLook w:val="04A0" w:firstRow="1" w:lastRow="0" w:firstColumn="1" w:lastColumn="0" w:noHBand="0" w:noVBand="1"/>
            </w:tblPr>
            <w:tblGrid>
              <w:gridCol w:w="435"/>
              <w:gridCol w:w="435"/>
            </w:tblGrid>
            <w:tr w:rsidR="009373D1" w:rsidRPr="008F44E5" w:rsidTr="008921B8">
              <w:trPr>
                <w:trHeight w:val="254"/>
              </w:trPr>
              <w:tc>
                <w:tcPr>
                  <w:tcW w:w="435" w:type="dxa"/>
                </w:tcPr>
                <w:p w:rsidR="009373D1" w:rsidRPr="008F44E5" w:rsidRDefault="009373D1" w:rsidP="008921B8">
                  <w:pPr>
                    <w:jc w:val="center"/>
                  </w:pPr>
                </w:p>
              </w:tc>
              <w:tc>
                <w:tcPr>
                  <w:tcW w:w="435" w:type="dxa"/>
                  <w:shd w:val="clear" w:color="auto" w:fill="FF0000"/>
                </w:tcPr>
                <w:p w:rsidR="009373D1" w:rsidRPr="008F44E5" w:rsidRDefault="009373D1" w:rsidP="008921B8">
                  <w:pPr>
                    <w:jc w:val="center"/>
                  </w:pPr>
                </w:p>
              </w:tc>
            </w:tr>
          </w:tbl>
          <w:p w:rsidR="009373D1" w:rsidRPr="008F44E5" w:rsidRDefault="009373D1" w:rsidP="008921B8">
            <w:pPr>
              <w:jc w:val="center"/>
            </w:pPr>
          </w:p>
          <w:p w:rsidR="009373D1" w:rsidRPr="008F44E5" w:rsidRDefault="009373D1" w:rsidP="008921B8">
            <w:pPr>
              <w:jc w:val="center"/>
            </w:pPr>
          </w:p>
        </w:tc>
        <w:tc>
          <w:tcPr>
            <w:tcW w:w="2337" w:type="dxa"/>
            <w:tcBorders>
              <w:left w:val="nil"/>
              <w:bottom w:val="single" w:sz="4" w:space="0" w:color="auto"/>
            </w:tcBorders>
          </w:tcPr>
          <w:p w:rsidR="009373D1" w:rsidRPr="008F44E5" w:rsidRDefault="009373D1" w:rsidP="008921B8">
            <w:pPr>
              <w:jc w:val="center"/>
            </w:pPr>
          </w:p>
          <w:tbl>
            <w:tblPr>
              <w:tblStyle w:val="TableGrid"/>
              <w:tblW w:w="0" w:type="auto"/>
              <w:tblLook w:val="04A0" w:firstRow="1" w:lastRow="0" w:firstColumn="1" w:lastColumn="0" w:noHBand="0" w:noVBand="1"/>
            </w:tblPr>
            <w:tblGrid>
              <w:gridCol w:w="435"/>
              <w:gridCol w:w="435"/>
            </w:tblGrid>
            <w:tr w:rsidR="009373D1" w:rsidRPr="008F44E5" w:rsidTr="008921B8">
              <w:trPr>
                <w:trHeight w:val="254"/>
              </w:trPr>
              <w:tc>
                <w:tcPr>
                  <w:tcW w:w="435" w:type="dxa"/>
                  <w:shd w:val="clear" w:color="auto" w:fill="FF0000"/>
                </w:tcPr>
                <w:p w:rsidR="009373D1" w:rsidRPr="008F44E5" w:rsidRDefault="009373D1" w:rsidP="008921B8">
                  <w:pPr>
                    <w:jc w:val="center"/>
                  </w:pPr>
                </w:p>
              </w:tc>
              <w:tc>
                <w:tcPr>
                  <w:tcW w:w="435" w:type="dxa"/>
                </w:tcPr>
                <w:p w:rsidR="009373D1" w:rsidRPr="008F44E5" w:rsidRDefault="009373D1" w:rsidP="008921B8">
                  <w:pPr>
                    <w:jc w:val="center"/>
                  </w:pPr>
                </w:p>
              </w:tc>
            </w:tr>
          </w:tbl>
          <w:p w:rsidR="009373D1" w:rsidRDefault="009373D1" w:rsidP="008921B8">
            <w:pPr>
              <w:jc w:val="center"/>
            </w:pPr>
          </w:p>
          <w:p w:rsidR="009373D1" w:rsidRDefault="009373D1" w:rsidP="008921B8">
            <w:pPr>
              <w:jc w:val="center"/>
            </w:pPr>
          </w:p>
          <w:p w:rsidR="009373D1" w:rsidRDefault="009373D1" w:rsidP="008921B8">
            <w:pPr>
              <w:jc w:val="center"/>
            </w:pPr>
          </w:p>
          <w:p w:rsidR="009373D1" w:rsidRDefault="009373D1" w:rsidP="008921B8">
            <w:pPr>
              <w:jc w:val="center"/>
            </w:pPr>
          </w:p>
          <w:p w:rsidR="009373D1" w:rsidRDefault="009373D1" w:rsidP="008921B8">
            <w:pPr>
              <w:jc w:val="center"/>
            </w:pPr>
          </w:p>
          <w:p w:rsidR="009373D1" w:rsidRPr="008F44E5" w:rsidRDefault="009373D1" w:rsidP="008921B8">
            <w:pPr>
              <w:jc w:val="center"/>
            </w:pPr>
          </w:p>
        </w:tc>
        <w:tc>
          <w:tcPr>
            <w:tcW w:w="2338" w:type="dxa"/>
            <w:tcBorders>
              <w:bottom w:val="single" w:sz="4" w:space="0" w:color="auto"/>
              <w:right w:val="nil"/>
            </w:tcBorders>
          </w:tcPr>
          <w:p w:rsidR="009373D1" w:rsidRPr="008F44E5" w:rsidRDefault="009373D1" w:rsidP="009373D1">
            <w:pPr>
              <w:pStyle w:val="ListParagraph"/>
              <w:numPr>
                <w:ilvl w:val="0"/>
                <w:numId w:val="1"/>
              </w:numPr>
              <w:jc w:val="center"/>
            </w:pPr>
          </w:p>
          <w:tbl>
            <w:tblPr>
              <w:tblStyle w:val="TableGrid"/>
              <w:tblW w:w="0" w:type="auto"/>
              <w:tblLook w:val="04A0" w:firstRow="1" w:lastRow="0" w:firstColumn="1" w:lastColumn="0" w:noHBand="0" w:noVBand="1"/>
            </w:tblPr>
            <w:tblGrid>
              <w:gridCol w:w="435"/>
              <w:gridCol w:w="435"/>
            </w:tblGrid>
            <w:tr w:rsidR="009373D1" w:rsidRPr="008F44E5" w:rsidTr="008921B8">
              <w:trPr>
                <w:trHeight w:val="254"/>
              </w:trPr>
              <w:tc>
                <w:tcPr>
                  <w:tcW w:w="435" w:type="dxa"/>
                  <w:shd w:val="clear" w:color="auto" w:fill="FF0000"/>
                </w:tcPr>
                <w:p w:rsidR="009373D1" w:rsidRPr="008F44E5" w:rsidRDefault="009373D1" w:rsidP="008921B8">
                  <w:pPr>
                    <w:jc w:val="center"/>
                  </w:pPr>
                </w:p>
              </w:tc>
              <w:tc>
                <w:tcPr>
                  <w:tcW w:w="435" w:type="dxa"/>
                </w:tcPr>
                <w:p w:rsidR="009373D1" w:rsidRPr="008F44E5" w:rsidRDefault="009373D1" w:rsidP="008921B8">
                  <w:pPr>
                    <w:jc w:val="center"/>
                  </w:pPr>
                </w:p>
              </w:tc>
            </w:tr>
          </w:tbl>
          <w:p w:rsidR="009373D1" w:rsidRPr="008F44E5" w:rsidRDefault="009373D1" w:rsidP="008921B8">
            <w:pPr>
              <w:jc w:val="center"/>
            </w:pPr>
          </w:p>
        </w:tc>
        <w:tc>
          <w:tcPr>
            <w:tcW w:w="2338" w:type="dxa"/>
            <w:tcBorders>
              <w:left w:val="nil"/>
              <w:bottom w:val="single" w:sz="4" w:space="0" w:color="auto"/>
            </w:tcBorders>
          </w:tcPr>
          <w:p w:rsidR="009373D1" w:rsidRPr="008F44E5" w:rsidRDefault="009373D1" w:rsidP="008921B8"/>
          <w:tbl>
            <w:tblPr>
              <w:tblStyle w:val="TableGrid"/>
              <w:tblW w:w="0" w:type="auto"/>
              <w:tblLook w:val="04A0" w:firstRow="1" w:lastRow="0" w:firstColumn="1" w:lastColumn="0" w:noHBand="0" w:noVBand="1"/>
            </w:tblPr>
            <w:tblGrid>
              <w:gridCol w:w="435"/>
              <w:gridCol w:w="435"/>
            </w:tblGrid>
            <w:tr w:rsidR="009373D1" w:rsidRPr="008F44E5" w:rsidTr="008921B8">
              <w:trPr>
                <w:trHeight w:val="254"/>
              </w:trPr>
              <w:tc>
                <w:tcPr>
                  <w:tcW w:w="435" w:type="dxa"/>
                  <w:shd w:val="clear" w:color="auto" w:fill="FF0000"/>
                </w:tcPr>
                <w:p w:rsidR="009373D1" w:rsidRPr="008F44E5" w:rsidRDefault="009373D1" w:rsidP="008921B8"/>
              </w:tc>
              <w:tc>
                <w:tcPr>
                  <w:tcW w:w="435" w:type="dxa"/>
                  <w:shd w:val="clear" w:color="auto" w:fill="FFFFFF" w:themeFill="background1"/>
                </w:tcPr>
                <w:p w:rsidR="009373D1" w:rsidRPr="008F44E5" w:rsidRDefault="009373D1" w:rsidP="008921B8"/>
              </w:tc>
            </w:tr>
          </w:tbl>
          <w:p w:rsidR="009373D1" w:rsidRPr="008F44E5" w:rsidRDefault="009373D1" w:rsidP="008921B8"/>
        </w:tc>
      </w:tr>
      <w:tr w:rsidR="009373D1" w:rsidRPr="008F44E5" w:rsidTr="008921B8">
        <w:tc>
          <w:tcPr>
            <w:tcW w:w="2337" w:type="dxa"/>
            <w:tcBorders>
              <w:right w:val="nil"/>
            </w:tcBorders>
          </w:tcPr>
          <w:p w:rsidR="009373D1" w:rsidRPr="008F44E5" w:rsidRDefault="009373D1" w:rsidP="009373D1">
            <w:pPr>
              <w:pStyle w:val="ListParagraph"/>
              <w:numPr>
                <w:ilvl w:val="0"/>
                <w:numId w:val="1"/>
              </w:numPr>
              <w:jc w:val="center"/>
            </w:pPr>
          </w:p>
          <w:tbl>
            <w:tblPr>
              <w:tblStyle w:val="TableGrid"/>
              <w:tblW w:w="0" w:type="auto"/>
              <w:tblLook w:val="04A0" w:firstRow="1" w:lastRow="0" w:firstColumn="1" w:lastColumn="0" w:noHBand="0" w:noVBand="1"/>
            </w:tblPr>
            <w:tblGrid>
              <w:gridCol w:w="435"/>
              <w:gridCol w:w="435"/>
            </w:tblGrid>
            <w:tr w:rsidR="009373D1" w:rsidRPr="008F44E5" w:rsidTr="008921B8">
              <w:trPr>
                <w:trHeight w:val="254"/>
              </w:trPr>
              <w:tc>
                <w:tcPr>
                  <w:tcW w:w="435" w:type="dxa"/>
                </w:tcPr>
                <w:p w:rsidR="009373D1" w:rsidRPr="008F44E5" w:rsidRDefault="009373D1" w:rsidP="008921B8">
                  <w:pPr>
                    <w:jc w:val="center"/>
                  </w:pPr>
                </w:p>
              </w:tc>
              <w:tc>
                <w:tcPr>
                  <w:tcW w:w="435" w:type="dxa"/>
                  <w:shd w:val="clear" w:color="auto" w:fill="FF0000"/>
                </w:tcPr>
                <w:p w:rsidR="009373D1" w:rsidRPr="008F44E5" w:rsidRDefault="009373D1" w:rsidP="008921B8">
                  <w:pPr>
                    <w:jc w:val="center"/>
                  </w:pPr>
                </w:p>
              </w:tc>
            </w:tr>
          </w:tbl>
          <w:p w:rsidR="009373D1" w:rsidRPr="008F44E5" w:rsidRDefault="009373D1" w:rsidP="008921B8">
            <w:pPr>
              <w:jc w:val="center"/>
            </w:pPr>
          </w:p>
          <w:p w:rsidR="009373D1" w:rsidRPr="008F44E5" w:rsidRDefault="009373D1" w:rsidP="008921B8">
            <w:pPr>
              <w:jc w:val="center"/>
            </w:pPr>
          </w:p>
        </w:tc>
        <w:tc>
          <w:tcPr>
            <w:tcW w:w="2337" w:type="dxa"/>
            <w:tcBorders>
              <w:left w:val="nil"/>
            </w:tcBorders>
          </w:tcPr>
          <w:p w:rsidR="009373D1" w:rsidRPr="008F44E5" w:rsidRDefault="009373D1" w:rsidP="008921B8">
            <w:pPr>
              <w:jc w:val="center"/>
            </w:pPr>
          </w:p>
          <w:tbl>
            <w:tblPr>
              <w:tblStyle w:val="TableGrid"/>
              <w:tblW w:w="0" w:type="auto"/>
              <w:tblLook w:val="04A0" w:firstRow="1" w:lastRow="0" w:firstColumn="1" w:lastColumn="0" w:noHBand="0" w:noVBand="1"/>
            </w:tblPr>
            <w:tblGrid>
              <w:gridCol w:w="435"/>
              <w:gridCol w:w="435"/>
            </w:tblGrid>
            <w:tr w:rsidR="009373D1" w:rsidRPr="008F44E5" w:rsidTr="008921B8">
              <w:trPr>
                <w:trHeight w:val="254"/>
              </w:trPr>
              <w:tc>
                <w:tcPr>
                  <w:tcW w:w="435" w:type="dxa"/>
                </w:tcPr>
                <w:p w:rsidR="009373D1" w:rsidRPr="008F44E5" w:rsidRDefault="009373D1" w:rsidP="008921B8">
                  <w:pPr>
                    <w:jc w:val="center"/>
                  </w:pPr>
                </w:p>
              </w:tc>
              <w:tc>
                <w:tcPr>
                  <w:tcW w:w="435" w:type="dxa"/>
                  <w:shd w:val="clear" w:color="auto" w:fill="FF0000"/>
                </w:tcPr>
                <w:p w:rsidR="009373D1" w:rsidRPr="008F44E5" w:rsidRDefault="009373D1" w:rsidP="008921B8">
                  <w:pPr>
                    <w:jc w:val="center"/>
                  </w:pPr>
                </w:p>
              </w:tc>
            </w:tr>
          </w:tbl>
          <w:p w:rsidR="009373D1" w:rsidRDefault="009373D1" w:rsidP="008921B8">
            <w:pPr>
              <w:jc w:val="center"/>
            </w:pPr>
          </w:p>
          <w:p w:rsidR="009373D1" w:rsidRDefault="009373D1" w:rsidP="008921B8">
            <w:pPr>
              <w:jc w:val="center"/>
            </w:pPr>
          </w:p>
          <w:p w:rsidR="009373D1" w:rsidRDefault="009373D1" w:rsidP="008921B8">
            <w:pPr>
              <w:jc w:val="center"/>
            </w:pPr>
          </w:p>
          <w:p w:rsidR="009373D1" w:rsidRDefault="009373D1" w:rsidP="008921B8">
            <w:pPr>
              <w:jc w:val="center"/>
            </w:pPr>
          </w:p>
          <w:p w:rsidR="009373D1" w:rsidRDefault="009373D1" w:rsidP="008921B8">
            <w:pPr>
              <w:jc w:val="center"/>
            </w:pPr>
          </w:p>
          <w:p w:rsidR="009373D1" w:rsidRPr="008F44E5" w:rsidRDefault="009373D1" w:rsidP="008921B8">
            <w:pPr>
              <w:jc w:val="center"/>
            </w:pPr>
          </w:p>
        </w:tc>
        <w:tc>
          <w:tcPr>
            <w:tcW w:w="2338" w:type="dxa"/>
            <w:tcBorders>
              <w:right w:val="nil"/>
            </w:tcBorders>
          </w:tcPr>
          <w:p w:rsidR="009373D1" w:rsidRPr="008F44E5" w:rsidRDefault="009373D1" w:rsidP="008921B8">
            <w:pPr>
              <w:jc w:val="center"/>
            </w:pPr>
            <w:r w:rsidRPr="008F44E5">
              <w:t>D.</w:t>
            </w:r>
          </w:p>
          <w:tbl>
            <w:tblPr>
              <w:tblStyle w:val="TableGrid"/>
              <w:tblW w:w="0" w:type="auto"/>
              <w:tblLook w:val="04A0" w:firstRow="1" w:lastRow="0" w:firstColumn="1" w:lastColumn="0" w:noHBand="0" w:noVBand="1"/>
            </w:tblPr>
            <w:tblGrid>
              <w:gridCol w:w="435"/>
              <w:gridCol w:w="435"/>
            </w:tblGrid>
            <w:tr w:rsidR="009373D1" w:rsidRPr="008F44E5" w:rsidTr="008921B8">
              <w:trPr>
                <w:trHeight w:val="254"/>
              </w:trPr>
              <w:tc>
                <w:tcPr>
                  <w:tcW w:w="435" w:type="dxa"/>
                  <w:shd w:val="clear" w:color="auto" w:fill="FF0000"/>
                </w:tcPr>
                <w:p w:rsidR="009373D1" w:rsidRPr="008F44E5" w:rsidRDefault="009373D1" w:rsidP="008921B8">
                  <w:pPr>
                    <w:jc w:val="center"/>
                  </w:pPr>
                </w:p>
              </w:tc>
              <w:tc>
                <w:tcPr>
                  <w:tcW w:w="435" w:type="dxa"/>
                </w:tcPr>
                <w:p w:rsidR="009373D1" w:rsidRPr="008F44E5" w:rsidRDefault="009373D1" w:rsidP="008921B8">
                  <w:pPr>
                    <w:jc w:val="center"/>
                  </w:pPr>
                </w:p>
              </w:tc>
            </w:tr>
          </w:tbl>
          <w:p w:rsidR="009373D1" w:rsidRPr="008F44E5" w:rsidRDefault="009373D1" w:rsidP="008921B8">
            <w:pPr>
              <w:jc w:val="center"/>
            </w:pPr>
          </w:p>
        </w:tc>
        <w:tc>
          <w:tcPr>
            <w:tcW w:w="2338" w:type="dxa"/>
            <w:tcBorders>
              <w:left w:val="nil"/>
            </w:tcBorders>
          </w:tcPr>
          <w:p w:rsidR="009373D1" w:rsidRPr="008F44E5" w:rsidRDefault="009373D1" w:rsidP="008921B8"/>
          <w:tbl>
            <w:tblPr>
              <w:tblStyle w:val="TableGrid"/>
              <w:tblW w:w="0" w:type="auto"/>
              <w:tblLook w:val="04A0" w:firstRow="1" w:lastRow="0" w:firstColumn="1" w:lastColumn="0" w:noHBand="0" w:noVBand="1"/>
            </w:tblPr>
            <w:tblGrid>
              <w:gridCol w:w="435"/>
              <w:gridCol w:w="435"/>
            </w:tblGrid>
            <w:tr w:rsidR="009373D1" w:rsidRPr="008F44E5" w:rsidTr="008921B8">
              <w:trPr>
                <w:trHeight w:val="254"/>
              </w:trPr>
              <w:tc>
                <w:tcPr>
                  <w:tcW w:w="435" w:type="dxa"/>
                </w:tcPr>
                <w:p w:rsidR="009373D1" w:rsidRPr="008F44E5" w:rsidRDefault="009373D1" w:rsidP="008921B8"/>
              </w:tc>
              <w:tc>
                <w:tcPr>
                  <w:tcW w:w="435" w:type="dxa"/>
                  <w:shd w:val="clear" w:color="auto" w:fill="FF0000"/>
                </w:tcPr>
                <w:p w:rsidR="009373D1" w:rsidRPr="008F44E5" w:rsidRDefault="009373D1" w:rsidP="008921B8"/>
              </w:tc>
            </w:tr>
          </w:tbl>
          <w:p w:rsidR="009373D1" w:rsidRPr="008F44E5" w:rsidRDefault="009373D1" w:rsidP="008921B8"/>
        </w:tc>
      </w:tr>
    </w:tbl>
    <w:p w:rsidR="009373D1" w:rsidRPr="004C153B" w:rsidRDefault="009373D1" w:rsidP="009373D1">
      <w:pPr>
        <w:rPr>
          <w:color w:val="FF0000"/>
        </w:rPr>
      </w:pPr>
    </w:p>
    <w:p w:rsidR="009373D1" w:rsidRPr="00C6434E" w:rsidRDefault="009373D1" w:rsidP="009373D1">
      <w:pPr>
        <w:ind w:left="720"/>
        <w:jc w:val="center"/>
        <w:rPr>
          <w:rFonts w:ascii="Berlin Sans FB Demi" w:hAnsi="Berlin Sans FB Demi"/>
          <w:b/>
          <w:color w:val="auto"/>
          <w:sz w:val="40"/>
          <w:szCs w:val="40"/>
        </w:rPr>
      </w:pPr>
      <w:r w:rsidRPr="00C6434E">
        <w:rPr>
          <w:rFonts w:ascii="Berlin Sans FB Demi" w:hAnsi="Berlin Sans FB Demi"/>
          <w:b/>
          <w:color w:val="auto"/>
          <w:sz w:val="40"/>
          <w:szCs w:val="40"/>
        </w:rPr>
        <w:t xml:space="preserve">STRENGTHS OF DIFFERENT MAGNETS </w:t>
      </w:r>
    </w:p>
    <w:p w:rsidR="009373D1" w:rsidRPr="00905D7A" w:rsidRDefault="009373D1" w:rsidP="009373D1">
      <w:pPr>
        <w:ind w:left="720"/>
        <w:jc w:val="center"/>
        <w:rPr>
          <w:b/>
          <w:color w:val="auto"/>
          <w:sz w:val="28"/>
          <w:szCs w:val="28"/>
        </w:rPr>
      </w:pPr>
      <w:r>
        <w:rPr>
          <w:b/>
          <w:color w:val="auto"/>
          <w:sz w:val="28"/>
          <w:szCs w:val="28"/>
        </w:rPr>
        <w:t xml:space="preserve">In the space below, create a graph showing the results you found during the exploration of magnetic strengths.  Be sure to label your X and Y axis.  </w:t>
      </w:r>
    </w:p>
    <w:tbl>
      <w:tblPr>
        <w:tblStyle w:val="TableGrid"/>
        <w:tblW w:w="0" w:type="auto"/>
        <w:tblInd w:w="720" w:type="dxa"/>
        <w:tblLook w:val="04A0" w:firstRow="1" w:lastRow="0" w:firstColumn="1" w:lastColumn="0" w:noHBand="0" w:noVBand="1"/>
      </w:tblPr>
      <w:tblGrid>
        <w:gridCol w:w="346"/>
        <w:gridCol w:w="346"/>
        <w:gridCol w:w="346"/>
        <w:gridCol w:w="346"/>
        <w:gridCol w:w="346"/>
        <w:gridCol w:w="345"/>
        <w:gridCol w:w="345"/>
        <w:gridCol w:w="345"/>
        <w:gridCol w:w="345"/>
        <w:gridCol w:w="345"/>
        <w:gridCol w:w="345"/>
        <w:gridCol w:w="345"/>
        <w:gridCol w:w="345"/>
        <w:gridCol w:w="345"/>
        <w:gridCol w:w="345"/>
        <w:gridCol w:w="345"/>
        <w:gridCol w:w="345"/>
        <w:gridCol w:w="345"/>
        <w:gridCol w:w="345"/>
        <w:gridCol w:w="345"/>
        <w:gridCol w:w="345"/>
        <w:gridCol w:w="345"/>
        <w:gridCol w:w="345"/>
        <w:gridCol w:w="345"/>
        <w:gridCol w:w="345"/>
      </w:tblGrid>
      <w:tr w:rsidR="009373D1" w:rsidTr="008921B8">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r>
      <w:tr w:rsidR="009373D1" w:rsidTr="008921B8">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r>
      <w:tr w:rsidR="009373D1" w:rsidTr="008921B8">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r>
      <w:tr w:rsidR="009373D1" w:rsidTr="008921B8">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r>
      <w:tr w:rsidR="009373D1" w:rsidTr="008921B8">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r>
      <w:tr w:rsidR="009373D1" w:rsidTr="008921B8">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r>
      <w:tr w:rsidR="009373D1" w:rsidTr="008921B8">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r>
      <w:tr w:rsidR="009373D1" w:rsidTr="008921B8">
        <w:tc>
          <w:tcPr>
            <w:tcW w:w="374" w:type="dxa"/>
          </w:tcPr>
          <w:p w:rsidR="009373D1" w:rsidRDefault="009373D1" w:rsidP="008921B8">
            <w:pPr>
              <w:rPr>
                <w:color w:val="FF0000"/>
              </w:rPr>
            </w:pPr>
            <w:bookmarkStart w:id="43" w:name="_GoBack"/>
            <w:bookmarkEnd w:id="43"/>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r>
      <w:tr w:rsidR="009373D1" w:rsidTr="008921B8">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r>
      <w:tr w:rsidR="009373D1" w:rsidTr="008921B8">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r>
      <w:tr w:rsidR="009373D1" w:rsidTr="008921B8">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r>
      <w:tr w:rsidR="009373D1" w:rsidTr="008921B8">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r>
      <w:tr w:rsidR="009373D1" w:rsidTr="008921B8">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r>
      <w:tr w:rsidR="009373D1" w:rsidTr="008921B8">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r>
      <w:tr w:rsidR="009373D1" w:rsidTr="008921B8">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r>
      <w:tr w:rsidR="009373D1" w:rsidTr="008921B8">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r>
      <w:tr w:rsidR="009373D1" w:rsidTr="008921B8">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r>
      <w:tr w:rsidR="009373D1" w:rsidTr="008921B8">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r>
      <w:tr w:rsidR="009373D1" w:rsidTr="008921B8">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r>
      <w:tr w:rsidR="009373D1" w:rsidTr="008921B8">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r>
      <w:tr w:rsidR="009373D1" w:rsidTr="008921B8">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r>
      <w:tr w:rsidR="009373D1" w:rsidTr="008921B8">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r>
      <w:tr w:rsidR="009373D1" w:rsidTr="008921B8">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r>
      <w:tr w:rsidR="009373D1" w:rsidTr="008921B8">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r>
      <w:tr w:rsidR="009373D1" w:rsidTr="008921B8">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c>
          <w:tcPr>
            <w:tcW w:w="374" w:type="dxa"/>
          </w:tcPr>
          <w:p w:rsidR="009373D1" w:rsidRDefault="009373D1" w:rsidP="008921B8">
            <w:pPr>
              <w:rPr>
                <w:color w:val="FF0000"/>
              </w:rPr>
            </w:pPr>
          </w:p>
        </w:tc>
      </w:tr>
    </w:tbl>
    <w:p w:rsidR="009373D1" w:rsidRPr="004C153B" w:rsidRDefault="009373D1" w:rsidP="009373D1">
      <w:pPr>
        <w:ind w:left="720"/>
        <w:rPr>
          <w:color w:val="FF0000"/>
        </w:rPr>
      </w:pPr>
    </w:p>
    <w:p w:rsidR="009373D1" w:rsidRDefault="009373D1" w:rsidP="009373D1">
      <w:pPr>
        <w:pStyle w:val="Normal1"/>
      </w:pPr>
    </w:p>
    <w:p w:rsidR="009373D1" w:rsidRDefault="009373D1" w:rsidP="009373D1">
      <w:pPr>
        <w:pStyle w:val="Normal1"/>
      </w:pPr>
    </w:p>
    <w:p w:rsidR="00FE1C14" w:rsidRDefault="00FE1C14"/>
    <w:sectPr w:rsidR="00FE1C1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Times">
    <w:panose1 w:val="02020603050405020304"/>
    <w:charset w:val="00"/>
    <w:family w:val="roman"/>
    <w:pitch w:val="variable"/>
    <w:sig w:usb0="E0002AFF" w:usb1="C0007841" w:usb2="00000009" w:usb3="00000000" w:csb0="000001FF" w:csb1="00000000"/>
  </w:font>
  <w:font w:name="Berlin Sans FB Demi">
    <w:panose1 w:val="020E0802020502020306"/>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0E146A"/>
    <w:multiLevelType w:val="hybridMultilevel"/>
    <w:tmpl w:val="CB2CE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21A84"/>
    <w:multiLevelType w:val="hybridMultilevel"/>
    <w:tmpl w:val="C8003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9E7636"/>
    <w:multiLevelType w:val="hybridMultilevel"/>
    <w:tmpl w:val="A8541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DC600A"/>
    <w:multiLevelType w:val="hybridMultilevel"/>
    <w:tmpl w:val="5C209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91F1FE7"/>
    <w:multiLevelType w:val="hybridMultilevel"/>
    <w:tmpl w:val="63F65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DA65458"/>
    <w:multiLevelType w:val="hybridMultilevel"/>
    <w:tmpl w:val="5D5896D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0"/>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3D1"/>
    <w:rsid w:val="00067BE7"/>
    <w:rsid w:val="00132674"/>
    <w:rsid w:val="00200C10"/>
    <w:rsid w:val="002E4CD0"/>
    <w:rsid w:val="003D6D07"/>
    <w:rsid w:val="0048455F"/>
    <w:rsid w:val="00534BD4"/>
    <w:rsid w:val="00554F3E"/>
    <w:rsid w:val="00604963"/>
    <w:rsid w:val="00632C70"/>
    <w:rsid w:val="006B0917"/>
    <w:rsid w:val="007439E8"/>
    <w:rsid w:val="00914EB5"/>
    <w:rsid w:val="009373D1"/>
    <w:rsid w:val="00DE596A"/>
    <w:rsid w:val="00E01A1E"/>
    <w:rsid w:val="00E64819"/>
    <w:rsid w:val="00F924A0"/>
    <w:rsid w:val="00FE1C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4F8D85-A18E-4D22-8F66-F61771256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73D1"/>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9373D1"/>
    <w:rPr>
      <w:rFonts w:ascii="Calibri" w:eastAsia="Calibri" w:hAnsi="Calibri" w:cs="Calibri"/>
      <w:color w:val="000000"/>
    </w:rPr>
  </w:style>
  <w:style w:type="paragraph" w:styleId="ListParagraph">
    <w:name w:val="List Paragraph"/>
    <w:basedOn w:val="Normal"/>
    <w:uiPriority w:val="34"/>
    <w:qFormat/>
    <w:rsid w:val="009373D1"/>
    <w:pPr>
      <w:spacing w:after="0" w:line="240" w:lineRule="auto"/>
      <w:ind w:left="720"/>
      <w:contextualSpacing/>
    </w:pPr>
    <w:rPr>
      <w:rFonts w:asciiTheme="minorHAnsi" w:eastAsiaTheme="minorEastAsia" w:hAnsiTheme="minorHAnsi" w:cstheme="minorBidi"/>
      <w:color w:val="auto"/>
      <w:sz w:val="24"/>
      <w:szCs w:val="24"/>
    </w:rPr>
  </w:style>
  <w:style w:type="table" w:styleId="TableGrid">
    <w:name w:val="Table Grid"/>
    <w:basedOn w:val="TableNormal"/>
    <w:uiPriority w:val="59"/>
    <w:rsid w:val="009373D1"/>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373D1"/>
    <w:rPr>
      <w:color w:val="0563C1" w:themeColor="hyperlink"/>
      <w:u w:val="single"/>
    </w:rPr>
  </w:style>
  <w:style w:type="table" w:customStyle="1" w:styleId="1">
    <w:name w:val="1"/>
    <w:basedOn w:val="TableNormal"/>
    <w:rsid w:val="009373D1"/>
    <w:pPr>
      <w:spacing w:after="0" w:line="240" w:lineRule="auto"/>
    </w:pPr>
    <w:rPr>
      <w:rFonts w:ascii="Calibri" w:eastAsia="Calibri" w:hAnsi="Calibri" w:cs="Calibri"/>
      <w:color w:val="000000"/>
    </w:rPr>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9373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73D1"/>
    <w:rPr>
      <w:rFonts w:ascii="Segoe UI" w:eastAsia="Calibr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ooks.google.com/books?id=B0QrAAAAYAAJ&amp;pg=PA15&amp;source=gbs_selected_pages&amp;cad=2"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7E1E7D-7725-462B-90CA-E38B43C26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11</Pages>
  <Words>1521</Words>
  <Characters>8672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RCAS</Company>
  <LinksUpToDate>false</LinksUpToDate>
  <CharactersWithSpaces>10173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Arnold, Lynn M.</dc:creator>
  <cp:keywords/>
  <dc:description/>
  <cp:lastModifiedBy>Arnold, Lynn M.</cp:lastModifiedBy>
  <cp:revision>16</cp:revision>
  <dcterms:created xsi:type="dcterms:W3CDTF">2015-06-22T15:17:00Z</dcterms:created>
  <dcterms:modified xsi:type="dcterms:W3CDTF">2015-07-08T10:46:00Z</dcterms:modified>
</cp:coreProperties>
</file>